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8DAC85" w14:textId="77777777" w:rsidR="002E508F" w:rsidRPr="00242606" w:rsidRDefault="002E508F" w:rsidP="002E508F">
      <w:pPr>
        <w:jc w:val="center"/>
        <w:rPr>
          <w:rFonts w:ascii="Arial" w:hAnsi="Arial" w:cs="Arial"/>
          <w:b/>
        </w:rPr>
      </w:pPr>
      <w:bookmarkStart w:id="0" w:name="_GoBack"/>
      <w:bookmarkEnd w:id="0"/>
      <w:r w:rsidRPr="00242606">
        <w:rPr>
          <w:rFonts w:ascii="Arial" w:hAnsi="Arial" w:cs="Arial"/>
          <w:b/>
        </w:rPr>
        <w:t xml:space="preserve">ENDORSEMENT </w:t>
      </w:r>
    </w:p>
    <w:p w14:paraId="2C2057F0" w14:textId="77777777" w:rsidR="002E508F" w:rsidRPr="00242606" w:rsidRDefault="002E508F" w:rsidP="002E508F">
      <w:pPr>
        <w:jc w:val="center"/>
        <w:rPr>
          <w:rFonts w:ascii="Arial" w:hAnsi="Arial" w:cs="Arial"/>
          <w:b/>
        </w:rPr>
      </w:pPr>
    </w:p>
    <w:p w14:paraId="6FDA620F" w14:textId="77777777" w:rsidR="002E508F" w:rsidRPr="00242606" w:rsidRDefault="002E508F" w:rsidP="002E508F">
      <w:pPr>
        <w:jc w:val="center"/>
        <w:rPr>
          <w:rFonts w:ascii="Arial" w:hAnsi="Arial" w:cs="Arial"/>
        </w:rPr>
      </w:pPr>
      <w:r w:rsidRPr="00242606">
        <w:rPr>
          <w:rFonts w:ascii="Arial" w:hAnsi="Arial" w:cs="Arial"/>
          <w:b/>
        </w:rPr>
        <w:t>THIS ENDORSEMENT CHANGES THE POLICY. PLEASE READ IT CAREFULLY.</w:t>
      </w:r>
    </w:p>
    <w:p w14:paraId="27F0CB6B" w14:textId="77777777" w:rsidR="002E508F" w:rsidRPr="00242606" w:rsidRDefault="002E508F" w:rsidP="002E508F">
      <w:pPr>
        <w:jc w:val="center"/>
        <w:rPr>
          <w:rFonts w:ascii="Arial" w:hAnsi="Arial" w:cs="Arial"/>
        </w:rPr>
      </w:pPr>
    </w:p>
    <w:p w14:paraId="5BB885FC" w14:textId="77777777" w:rsidR="002E508F" w:rsidRPr="00242606" w:rsidRDefault="002E508F" w:rsidP="002E508F">
      <w:pPr>
        <w:pStyle w:val="Heading1"/>
        <w:jc w:val="left"/>
        <w:rPr>
          <w:rFonts w:ascii="Arial" w:hAnsi="Arial" w:cs="Arial"/>
          <w:b w:val="0"/>
        </w:rPr>
      </w:pPr>
      <w:r w:rsidRPr="00242606">
        <w:rPr>
          <w:rFonts w:ascii="Arial" w:hAnsi="Arial" w:cs="Arial"/>
          <w:b w:val="0"/>
        </w:rPr>
        <w:t>This endorsement, effective 12:01 a.m.                       forms a part of Policy</w:t>
      </w:r>
    </w:p>
    <w:p w14:paraId="50F904A4" w14:textId="77777777" w:rsidR="002E508F" w:rsidRPr="00242606" w:rsidRDefault="002E508F" w:rsidP="002E508F">
      <w:pPr>
        <w:rPr>
          <w:rFonts w:ascii="Arial" w:hAnsi="Arial" w:cs="Arial"/>
        </w:rPr>
      </w:pPr>
    </w:p>
    <w:p w14:paraId="7C33D739" w14:textId="77777777" w:rsidR="002E508F" w:rsidRPr="00242606" w:rsidRDefault="002E508F" w:rsidP="002E508F">
      <w:pPr>
        <w:pStyle w:val="Heading1"/>
        <w:jc w:val="left"/>
        <w:rPr>
          <w:rFonts w:ascii="Arial" w:hAnsi="Arial" w:cs="Arial"/>
          <w:b w:val="0"/>
        </w:rPr>
      </w:pPr>
      <w:r w:rsidRPr="00242606">
        <w:rPr>
          <w:rFonts w:ascii="Arial" w:hAnsi="Arial" w:cs="Arial"/>
          <w:b w:val="0"/>
        </w:rPr>
        <w:t>No.</w:t>
      </w:r>
      <w:r w:rsidRPr="00242606">
        <w:rPr>
          <w:rFonts w:ascii="Arial" w:hAnsi="Arial" w:cs="Arial"/>
          <w:b w:val="0"/>
        </w:rPr>
        <w:tab/>
      </w:r>
      <w:r w:rsidRPr="00242606">
        <w:rPr>
          <w:rFonts w:ascii="Arial" w:hAnsi="Arial" w:cs="Arial"/>
          <w:b w:val="0"/>
        </w:rPr>
        <w:tab/>
      </w:r>
      <w:r w:rsidRPr="00242606">
        <w:rPr>
          <w:rFonts w:ascii="Arial" w:hAnsi="Arial" w:cs="Arial"/>
          <w:b w:val="0"/>
        </w:rPr>
        <w:tab/>
      </w:r>
      <w:r w:rsidRPr="00242606">
        <w:rPr>
          <w:rFonts w:ascii="Arial" w:hAnsi="Arial" w:cs="Arial"/>
          <w:b w:val="0"/>
        </w:rPr>
        <w:tab/>
      </w:r>
      <w:r w:rsidRPr="00242606">
        <w:rPr>
          <w:rFonts w:ascii="Arial" w:hAnsi="Arial" w:cs="Arial"/>
          <w:b w:val="0"/>
        </w:rPr>
        <w:tab/>
        <w:t>issued to                                 by</w:t>
      </w:r>
    </w:p>
    <w:p w14:paraId="6BD4A921" w14:textId="77777777" w:rsidR="002E508F" w:rsidRDefault="002E508F" w:rsidP="002E508F">
      <w:pPr>
        <w:rPr>
          <w:rFonts w:ascii="Arial" w:hAnsi="Arial" w:cs="Arial"/>
        </w:rPr>
      </w:pPr>
    </w:p>
    <w:p w14:paraId="586947C1" w14:textId="77777777" w:rsidR="002E508F" w:rsidRDefault="002E508F" w:rsidP="002E508F">
      <w:pPr>
        <w:rPr>
          <w:rFonts w:ascii="Arial" w:hAnsi="Arial" w:cs="Arial"/>
        </w:rPr>
      </w:pPr>
    </w:p>
    <w:p w14:paraId="59F29F30" w14:textId="77777777" w:rsidR="002E508F" w:rsidRDefault="002E508F" w:rsidP="002E508F">
      <w:pPr>
        <w:jc w:val="center"/>
        <w:rPr>
          <w:rFonts w:ascii="Arial" w:hAnsi="Arial" w:cs="Arial"/>
          <w:b/>
          <w:sz w:val="28"/>
          <w:szCs w:val="28"/>
        </w:rPr>
      </w:pPr>
      <w:r>
        <w:rPr>
          <w:rFonts w:ascii="Arial" w:hAnsi="Arial" w:cs="Arial"/>
          <w:b/>
          <w:sz w:val="28"/>
          <w:szCs w:val="28"/>
        </w:rPr>
        <w:t xml:space="preserve">SKI </w:t>
      </w:r>
      <w:r w:rsidR="003C4815">
        <w:rPr>
          <w:rFonts w:ascii="Arial" w:hAnsi="Arial" w:cs="Arial"/>
          <w:b/>
          <w:sz w:val="28"/>
          <w:szCs w:val="28"/>
        </w:rPr>
        <w:t>OPERATIONS</w:t>
      </w:r>
      <w:r>
        <w:rPr>
          <w:rFonts w:ascii="Arial" w:hAnsi="Arial" w:cs="Arial"/>
          <w:b/>
          <w:sz w:val="28"/>
          <w:szCs w:val="28"/>
        </w:rPr>
        <w:t xml:space="preserve"> GENERAL LIABILITY ENHANCEMENT ENDORSEMENT</w:t>
      </w:r>
      <w:ins w:id="1" w:author="Gail Hennessey" w:date="2017-07-10T12:10:00Z">
        <w:r w:rsidR="00DB209C">
          <w:rPr>
            <w:rFonts w:ascii="Arial" w:hAnsi="Arial" w:cs="Arial"/>
            <w:b/>
            <w:sz w:val="28"/>
            <w:szCs w:val="28"/>
          </w:rPr>
          <w:t xml:space="preserve"> – New York</w:t>
        </w:r>
      </w:ins>
    </w:p>
    <w:p w14:paraId="4BD1D9BD" w14:textId="77777777" w:rsidR="002E508F" w:rsidRDefault="002E508F" w:rsidP="002E508F">
      <w:pPr>
        <w:outlineLvl w:val="0"/>
        <w:rPr>
          <w:b/>
        </w:rPr>
      </w:pPr>
    </w:p>
    <w:p w14:paraId="4C9B17AD" w14:textId="77777777" w:rsidR="008F4C17" w:rsidRDefault="008F4C17" w:rsidP="008F4C17">
      <w:pPr>
        <w:pStyle w:val="blocktext1"/>
      </w:pPr>
      <w:r>
        <w:t xml:space="preserve">This endorsement modifies insurance provided under the following: </w:t>
      </w:r>
    </w:p>
    <w:p w14:paraId="74E836E3" w14:textId="77777777" w:rsidR="008F4C17" w:rsidRDefault="008F4C17" w:rsidP="008F4C17">
      <w:pPr>
        <w:pStyle w:val="blocktext2"/>
        <w:spacing w:before="0"/>
        <w:ind w:left="0"/>
      </w:pPr>
    </w:p>
    <w:p w14:paraId="0B8EAA03" w14:textId="77777777" w:rsidR="008F4C17" w:rsidRPr="00741E7F" w:rsidRDefault="008F4C17" w:rsidP="008F4C17">
      <w:pPr>
        <w:ind w:firstLine="360"/>
        <w:rPr>
          <w:rFonts w:ascii="Arial" w:hAnsi="Arial" w:cs="Arial"/>
        </w:rPr>
      </w:pPr>
      <w:r w:rsidRPr="00741E7F">
        <w:rPr>
          <w:rFonts w:ascii="Arial" w:hAnsi="Arial" w:cs="Arial"/>
        </w:rPr>
        <w:t>COMMERCIAL GENERAL LIABILITY COVERAGE PART</w:t>
      </w:r>
    </w:p>
    <w:p w14:paraId="7B1CFF31" w14:textId="77777777" w:rsidR="002E508F" w:rsidRDefault="002E508F" w:rsidP="002E508F">
      <w:pPr>
        <w:outlineLvl w:val="0"/>
        <w:rPr>
          <w:rFonts w:ascii="Arial" w:hAnsi="Arial" w:cs="Arial"/>
          <w:b/>
        </w:rPr>
      </w:pPr>
    </w:p>
    <w:p w14:paraId="2276ED4B" w14:textId="77777777" w:rsidR="002A233C" w:rsidRPr="009614AB" w:rsidRDefault="009614AB" w:rsidP="009614AB">
      <w:pPr>
        <w:tabs>
          <w:tab w:val="left" w:pos="360"/>
        </w:tabs>
        <w:ind w:left="360" w:hanging="360"/>
        <w:outlineLvl w:val="0"/>
      </w:pPr>
      <w:r>
        <w:rPr>
          <w:rFonts w:ascii="Arial" w:hAnsi="Arial" w:cs="Arial"/>
          <w:b/>
        </w:rPr>
        <w:t>I.</w:t>
      </w:r>
      <w:r>
        <w:rPr>
          <w:rFonts w:ascii="Arial" w:hAnsi="Arial" w:cs="Arial"/>
          <w:b/>
        </w:rPr>
        <w:tab/>
      </w:r>
      <w:r>
        <w:rPr>
          <w:rFonts w:ascii="Arial" w:hAnsi="Arial" w:cs="Arial"/>
        </w:rPr>
        <w:t xml:space="preserve">The following is added to Subparagraph </w:t>
      </w:r>
      <w:r w:rsidRPr="009614AB">
        <w:rPr>
          <w:rFonts w:ascii="Arial" w:hAnsi="Arial" w:cs="Arial"/>
          <w:b/>
        </w:rPr>
        <w:t>f.(1)(a)</w:t>
      </w:r>
      <w:r>
        <w:rPr>
          <w:rFonts w:ascii="Arial" w:hAnsi="Arial" w:cs="Arial"/>
        </w:rPr>
        <w:t xml:space="preserve"> of  P</w:t>
      </w:r>
      <w:r w:rsidRPr="00706005">
        <w:rPr>
          <w:rFonts w:ascii="Arial" w:hAnsi="Arial" w:cs="Arial"/>
        </w:rPr>
        <w:t xml:space="preserve">aragraph </w:t>
      </w:r>
      <w:r w:rsidRPr="00DD2EF9">
        <w:rPr>
          <w:rFonts w:ascii="Arial" w:hAnsi="Arial" w:cs="Arial"/>
          <w:b/>
        </w:rPr>
        <w:t>2. Exclusions</w:t>
      </w:r>
      <w:r w:rsidRPr="00706005">
        <w:rPr>
          <w:rFonts w:ascii="Arial" w:hAnsi="Arial" w:cs="Arial"/>
        </w:rPr>
        <w:t xml:space="preserve"> 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sidR="00714AE9">
        <w:rPr>
          <w:rFonts w:ascii="Arial" w:hAnsi="Arial" w:cs="Arial"/>
        </w:rPr>
        <w:t>:</w:t>
      </w:r>
    </w:p>
    <w:p w14:paraId="477A1EB4" w14:textId="77777777" w:rsidR="002A233C" w:rsidRDefault="002A233C" w:rsidP="002A233C"/>
    <w:p w14:paraId="32F8ABAB" w14:textId="77777777" w:rsidR="002A233C" w:rsidRDefault="002A233C" w:rsidP="00714AE9">
      <w:pPr>
        <w:numPr>
          <w:ilvl w:val="0"/>
          <w:numId w:val="7"/>
        </w:numPr>
        <w:tabs>
          <w:tab w:val="clear" w:pos="1080"/>
          <w:tab w:val="num" w:pos="720"/>
        </w:tabs>
        <w:ind w:left="720" w:hanging="360"/>
        <w:rPr>
          <w:rFonts w:ascii="Arial" w:hAnsi="Arial" w:cs="Arial"/>
        </w:rPr>
      </w:pPr>
      <w:r w:rsidRPr="009614AB">
        <w:rPr>
          <w:rFonts w:ascii="Arial" w:hAnsi="Arial" w:cs="Arial"/>
        </w:rPr>
        <w:t>"</w:t>
      </w:r>
      <w:r w:rsidR="009614AB">
        <w:rPr>
          <w:rFonts w:ascii="Arial" w:hAnsi="Arial" w:cs="Arial"/>
        </w:rPr>
        <w:t>B</w:t>
      </w:r>
      <w:r w:rsidRPr="009614AB">
        <w:rPr>
          <w:rFonts w:ascii="Arial" w:hAnsi="Arial" w:cs="Arial"/>
        </w:rPr>
        <w:t xml:space="preserve">odily injury" or "property damage" arising out of the perils of explosion, fire, smoke or fumes, heat, lightning, windstorm, vandalism or malicious mischief, collision or overturning of </w:t>
      </w:r>
      <w:r w:rsidR="00675AAB">
        <w:rPr>
          <w:rFonts w:ascii="Arial" w:hAnsi="Arial" w:cs="Arial"/>
        </w:rPr>
        <w:t>an “auto” or “mobile equipment”</w:t>
      </w:r>
      <w:r w:rsidRPr="009614AB">
        <w:rPr>
          <w:rFonts w:ascii="Arial" w:hAnsi="Arial" w:cs="Arial"/>
        </w:rPr>
        <w:t>.</w:t>
      </w:r>
    </w:p>
    <w:p w14:paraId="08DE9584" w14:textId="77777777" w:rsidR="001C386A" w:rsidRDefault="001C386A" w:rsidP="001C386A">
      <w:pPr>
        <w:rPr>
          <w:rFonts w:ascii="Arial" w:hAnsi="Arial" w:cs="Arial"/>
        </w:rPr>
      </w:pPr>
    </w:p>
    <w:p w14:paraId="5E1AACFD" w14:textId="77777777" w:rsidR="001C386A" w:rsidRDefault="001C386A" w:rsidP="001C386A">
      <w:pPr>
        <w:tabs>
          <w:tab w:val="left" w:pos="360"/>
        </w:tabs>
        <w:ind w:left="360" w:hanging="360"/>
        <w:rPr>
          <w:rFonts w:ascii="Arial" w:hAnsi="Arial" w:cs="Arial"/>
        </w:rPr>
      </w:pPr>
      <w:r w:rsidRPr="001C386A">
        <w:rPr>
          <w:rFonts w:ascii="Arial" w:hAnsi="Arial" w:cs="Arial"/>
          <w:b/>
        </w:rPr>
        <w:t>II.</w:t>
      </w:r>
      <w:r>
        <w:rPr>
          <w:rFonts w:ascii="Arial" w:hAnsi="Arial" w:cs="Arial"/>
          <w:b/>
        </w:rPr>
        <w:tab/>
      </w:r>
      <w:r>
        <w:rPr>
          <w:rFonts w:ascii="Arial" w:hAnsi="Arial" w:cs="Arial"/>
        </w:rPr>
        <w:t xml:space="preserve">Subparagraph </w:t>
      </w:r>
      <w:r>
        <w:rPr>
          <w:rFonts w:ascii="Arial" w:hAnsi="Arial" w:cs="Arial"/>
          <w:b/>
        </w:rPr>
        <w:t xml:space="preserve">g.(3) </w:t>
      </w:r>
      <w:r>
        <w:rPr>
          <w:rFonts w:ascii="Arial" w:hAnsi="Arial" w:cs="Arial"/>
        </w:rPr>
        <w:t xml:space="preserve">of Paragraph </w:t>
      </w:r>
      <w:r>
        <w:rPr>
          <w:rFonts w:ascii="Arial" w:hAnsi="Arial" w:cs="Arial"/>
          <w:b/>
        </w:rPr>
        <w:t xml:space="preserve">2. Exclusions </w:t>
      </w:r>
      <w:r w:rsidRPr="00706005">
        <w:rPr>
          <w:rFonts w:ascii="Arial" w:hAnsi="Arial" w:cs="Arial"/>
        </w:rPr>
        <w:t xml:space="preserve">of </w:t>
      </w:r>
      <w:r w:rsidRPr="00DD2EF9">
        <w:rPr>
          <w:rFonts w:ascii="Arial" w:hAnsi="Arial" w:cs="Arial"/>
          <w:b/>
        </w:rPr>
        <w:t>COVERAGE A BODILY INJURY AND PROPERTY DAMAGE LIABILITY</w:t>
      </w:r>
      <w:r w:rsidRPr="00706005">
        <w:rPr>
          <w:rFonts w:ascii="Arial" w:hAnsi="Arial" w:cs="Arial"/>
        </w:rPr>
        <w:t xml:space="preserve"> (</w:t>
      </w:r>
      <w:r w:rsidRPr="00DD2EF9">
        <w:rPr>
          <w:rFonts w:ascii="Arial" w:hAnsi="Arial" w:cs="Arial"/>
          <w:b/>
        </w:rPr>
        <w:t>S</w:t>
      </w:r>
      <w:r>
        <w:rPr>
          <w:rFonts w:ascii="Arial" w:hAnsi="Arial" w:cs="Arial"/>
          <w:b/>
        </w:rPr>
        <w:t xml:space="preserve">ECTION </w:t>
      </w:r>
      <w:r w:rsidRPr="00DD2EF9">
        <w:rPr>
          <w:rFonts w:ascii="Arial" w:hAnsi="Arial" w:cs="Arial"/>
          <w:b/>
        </w:rPr>
        <w:t>I</w:t>
      </w:r>
      <w:r>
        <w:rPr>
          <w:rFonts w:ascii="Arial" w:hAnsi="Arial" w:cs="Arial"/>
          <w:b/>
        </w:rPr>
        <w:t xml:space="preserve"> – </w:t>
      </w:r>
      <w:r w:rsidRPr="00DD2EF9">
        <w:rPr>
          <w:rFonts w:ascii="Arial" w:hAnsi="Arial" w:cs="Arial"/>
          <w:b/>
        </w:rPr>
        <w:t>COVERAGES</w:t>
      </w:r>
      <w:r w:rsidRPr="00706005">
        <w:rPr>
          <w:rFonts w:ascii="Arial" w:hAnsi="Arial" w:cs="Arial"/>
        </w:rPr>
        <w:t>)</w:t>
      </w:r>
      <w:r>
        <w:rPr>
          <w:rFonts w:ascii="Arial" w:hAnsi="Arial" w:cs="Arial"/>
        </w:rPr>
        <w:t xml:space="preserve"> is deleted in its entirety and replaced with the following:</w:t>
      </w:r>
    </w:p>
    <w:p w14:paraId="406B3D0D" w14:textId="77777777" w:rsidR="001C386A" w:rsidRDefault="001C386A" w:rsidP="001C386A">
      <w:pPr>
        <w:tabs>
          <w:tab w:val="left" w:pos="360"/>
        </w:tabs>
        <w:ind w:left="360" w:hanging="360"/>
        <w:rPr>
          <w:rFonts w:ascii="Arial" w:hAnsi="Arial" w:cs="Arial"/>
        </w:rPr>
      </w:pPr>
    </w:p>
    <w:p w14:paraId="6D11FF13" w14:textId="77777777" w:rsidR="001C386A" w:rsidRDefault="001C386A" w:rsidP="00F82954">
      <w:pPr>
        <w:tabs>
          <w:tab w:val="left" w:pos="360"/>
        </w:tabs>
        <w:ind w:left="720" w:hanging="720"/>
        <w:rPr>
          <w:rFonts w:ascii="Arial" w:hAnsi="Arial" w:cs="Arial"/>
        </w:rPr>
      </w:pPr>
      <w:r>
        <w:rPr>
          <w:rFonts w:ascii="Arial" w:hAnsi="Arial" w:cs="Arial"/>
        </w:rPr>
        <w:tab/>
      </w:r>
      <w:r w:rsidR="00F82954">
        <w:rPr>
          <w:rFonts w:ascii="Arial" w:hAnsi="Arial" w:cs="Arial"/>
          <w:b/>
        </w:rPr>
        <w:t>(3)</w:t>
      </w:r>
      <w:r w:rsidR="00F82954">
        <w:rPr>
          <w:rFonts w:ascii="Arial" w:hAnsi="Arial" w:cs="Arial"/>
          <w:b/>
        </w:rPr>
        <w:tab/>
      </w:r>
      <w:r w:rsidR="00F82954">
        <w:rPr>
          <w:rFonts w:ascii="Arial" w:hAnsi="Arial" w:cs="Arial"/>
        </w:rPr>
        <w:t>Parking an “auto” on, or on the ways next to, premises you own or rent, provided the “auto” is not owned by or rented or loaned to you or the insured.</w:t>
      </w:r>
    </w:p>
    <w:p w14:paraId="6673768F" w14:textId="77777777" w:rsid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r>
    </w:p>
    <w:p w14:paraId="7698331F" w14:textId="77777777" w:rsidR="00F82954" w:rsidRPr="00F82954" w:rsidRDefault="00F82954" w:rsidP="00F82954">
      <w:pPr>
        <w:tabs>
          <w:tab w:val="left" w:pos="360"/>
        </w:tabs>
        <w:ind w:left="720" w:hanging="720"/>
        <w:rPr>
          <w:rFonts w:ascii="Arial" w:hAnsi="Arial" w:cs="Arial"/>
        </w:rPr>
      </w:pPr>
      <w:r>
        <w:rPr>
          <w:rFonts w:ascii="Arial" w:hAnsi="Arial" w:cs="Arial"/>
        </w:rPr>
        <w:tab/>
      </w:r>
      <w:r>
        <w:rPr>
          <w:rFonts w:ascii="Arial" w:hAnsi="Arial" w:cs="Arial"/>
        </w:rPr>
        <w:tab/>
        <w:t>A</w:t>
      </w:r>
      <w:r w:rsidRPr="00291222">
        <w:rPr>
          <w:rFonts w:ascii="Arial" w:hAnsi="Arial" w:cs="Arial"/>
        </w:rPr>
        <w:t xml:space="preserve"> deductible of $</w:t>
      </w:r>
      <w:r>
        <w:rPr>
          <w:rFonts w:ascii="Arial" w:hAnsi="Arial" w:cs="Arial"/>
        </w:rPr>
        <w:t xml:space="preserve">1,000 applies to this Subparagraph </w:t>
      </w:r>
      <w:r>
        <w:rPr>
          <w:rFonts w:ascii="Arial" w:hAnsi="Arial" w:cs="Arial"/>
          <w:b/>
        </w:rPr>
        <w:t>g.(3)</w:t>
      </w:r>
      <w:r>
        <w:rPr>
          <w:rFonts w:ascii="Arial" w:hAnsi="Arial" w:cs="Arial"/>
        </w:rPr>
        <w:t>;</w:t>
      </w:r>
      <w:r>
        <w:rPr>
          <w:rFonts w:ascii="Arial" w:hAnsi="Arial" w:cs="Arial"/>
        </w:rPr>
        <w:tab/>
      </w:r>
      <w:r>
        <w:rPr>
          <w:rFonts w:ascii="Arial" w:hAnsi="Arial" w:cs="Arial"/>
        </w:rPr>
        <w:tab/>
      </w:r>
    </w:p>
    <w:p w14:paraId="00C43C71" w14:textId="77777777" w:rsidR="000D3C44" w:rsidRDefault="000D3C44" w:rsidP="000D3C44">
      <w:pPr>
        <w:tabs>
          <w:tab w:val="left" w:pos="360"/>
        </w:tabs>
        <w:ind w:left="360" w:hanging="360"/>
        <w:rPr>
          <w:del w:id="2" w:author="Gail Hennessey" w:date="2017-07-10T12:10:00Z"/>
          <w:rFonts w:ascii="Arial" w:hAnsi="Arial" w:cs="Arial"/>
          <w:b/>
        </w:rPr>
      </w:pPr>
    </w:p>
    <w:p w14:paraId="034F5F8B" w14:textId="77777777" w:rsidR="000D3C44" w:rsidRDefault="00BB11F7" w:rsidP="0096438F">
      <w:pPr>
        <w:tabs>
          <w:tab w:val="left" w:pos="360"/>
        </w:tabs>
        <w:ind w:left="360" w:hanging="360"/>
        <w:outlineLvl w:val="0"/>
        <w:rPr>
          <w:del w:id="3" w:author="Gail Hennessey" w:date="2017-07-10T12:10:00Z"/>
          <w:rFonts w:ascii="Arial" w:hAnsi="Arial" w:cs="Arial"/>
        </w:rPr>
      </w:pPr>
      <w:del w:id="4" w:author="Gail Hennessey" w:date="2017-07-10T12:10:00Z">
        <w:r>
          <w:rPr>
            <w:rFonts w:ascii="Arial" w:hAnsi="Arial" w:cs="Arial"/>
            <w:b/>
          </w:rPr>
          <w:delText>I</w:delText>
        </w:r>
        <w:r w:rsidR="00C22A54" w:rsidRPr="000D3C44">
          <w:rPr>
            <w:rFonts w:ascii="Arial" w:hAnsi="Arial" w:cs="Arial"/>
            <w:b/>
          </w:rPr>
          <w:delText>I</w:delText>
        </w:r>
        <w:r w:rsidR="000D3C44" w:rsidRPr="000D3C44">
          <w:rPr>
            <w:rFonts w:ascii="Arial" w:hAnsi="Arial" w:cs="Arial"/>
            <w:b/>
          </w:rPr>
          <w:delText>I.</w:delText>
        </w:r>
        <w:r w:rsidR="000D3C44">
          <w:rPr>
            <w:rFonts w:ascii="Arial" w:hAnsi="Arial" w:cs="Arial"/>
          </w:rPr>
          <w:tab/>
          <w:delText xml:space="preserve">Subparagraph </w:delText>
        </w:r>
        <w:r w:rsidR="000D3C44">
          <w:rPr>
            <w:rFonts w:ascii="Arial" w:hAnsi="Arial" w:cs="Arial"/>
            <w:b/>
          </w:rPr>
          <w:delText xml:space="preserve">g.(6) </w:delText>
        </w:r>
        <w:r w:rsidR="000D3C44">
          <w:rPr>
            <w:rFonts w:ascii="Arial" w:hAnsi="Arial" w:cs="Arial"/>
          </w:rPr>
          <w:delText xml:space="preserve">is added to Paragraph </w:delText>
        </w:r>
        <w:r w:rsidR="000D3C44">
          <w:rPr>
            <w:rFonts w:ascii="Arial" w:hAnsi="Arial" w:cs="Arial"/>
            <w:b/>
          </w:rPr>
          <w:delText xml:space="preserve">2. </w:delText>
        </w:r>
        <w:r w:rsidR="00C22A54">
          <w:rPr>
            <w:rFonts w:ascii="Arial" w:hAnsi="Arial" w:cs="Arial"/>
            <w:b/>
          </w:rPr>
          <w:delText>E</w:delText>
        </w:r>
        <w:r w:rsidR="000D3C44">
          <w:rPr>
            <w:rFonts w:ascii="Arial" w:hAnsi="Arial" w:cs="Arial"/>
            <w:b/>
          </w:rPr>
          <w:delText xml:space="preserve">xclusions </w:delText>
        </w:r>
        <w:r w:rsidR="0096438F" w:rsidRPr="00706005">
          <w:rPr>
            <w:rFonts w:ascii="Arial" w:hAnsi="Arial" w:cs="Arial"/>
          </w:rPr>
          <w:delText xml:space="preserve">of </w:delText>
        </w:r>
        <w:r w:rsidR="0096438F" w:rsidRPr="00DD2EF9">
          <w:rPr>
            <w:rFonts w:ascii="Arial" w:hAnsi="Arial" w:cs="Arial"/>
            <w:b/>
          </w:rPr>
          <w:delText>COVERAGE A BODILY INJURY AND PROPERTY DAMAGE LIABILITY</w:delText>
        </w:r>
        <w:r w:rsidR="0096438F" w:rsidRPr="00706005">
          <w:rPr>
            <w:rFonts w:ascii="Arial" w:hAnsi="Arial" w:cs="Arial"/>
          </w:rPr>
          <w:delText xml:space="preserve"> (</w:delText>
        </w:r>
        <w:r w:rsidR="0096438F" w:rsidRPr="00DD2EF9">
          <w:rPr>
            <w:rFonts w:ascii="Arial" w:hAnsi="Arial" w:cs="Arial"/>
            <w:b/>
          </w:rPr>
          <w:delText>S</w:delText>
        </w:r>
        <w:r w:rsidR="0096438F">
          <w:rPr>
            <w:rFonts w:ascii="Arial" w:hAnsi="Arial" w:cs="Arial"/>
            <w:b/>
          </w:rPr>
          <w:delText xml:space="preserve">ECTION </w:delText>
        </w:r>
        <w:r w:rsidR="0096438F" w:rsidRPr="00DD2EF9">
          <w:rPr>
            <w:rFonts w:ascii="Arial" w:hAnsi="Arial" w:cs="Arial"/>
            <w:b/>
          </w:rPr>
          <w:delText>I</w:delText>
        </w:r>
        <w:r w:rsidR="0096438F">
          <w:rPr>
            <w:rFonts w:ascii="Arial" w:hAnsi="Arial" w:cs="Arial"/>
            <w:b/>
          </w:rPr>
          <w:delText xml:space="preserve"> – </w:delText>
        </w:r>
        <w:r w:rsidR="0096438F" w:rsidRPr="00DD2EF9">
          <w:rPr>
            <w:rFonts w:ascii="Arial" w:hAnsi="Arial" w:cs="Arial"/>
            <w:b/>
          </w:rPr>
          <w:delText>COVERAGES</w:delText>
        </w:r>
        <w:r w:rsidR="0096438F" w:rsidRPr="00706005">
          <w:rPr>
            <w:rFonts w:ascii="Arial" w:hAnsi="Arial" w:cs="Arial"/>
          </w:rPr>
          <w:delText>)</w:delText>
        </w:r>
        <w:r w:rsidR="0096438F">
          <w:rPr>
            <w:rFonts w:ascii="Arial" w:hAnsi="Arial" w:cs="Arial"/>
          </w:rPr>
          <w:delText xml:space="preserve"> </w:delText>
        </w:r>
        <w:r w:rsidR="000D3C44">
          <w:rPr>
            <w:rFonts w:ascii="Arial" w:hAnsi="Arial" w:cs="Arial"/>
          </w:rPr>
          <w:delText>as follows:</w:delText>
        </w:r>
      </w:del>
    </w:p>
    <w:p w14:paraId="17111C95" w14:textId="77777777" w:rsidR="000D3C44" w:rsidRDefault="000D3C44" w:rsidP="000D3C44">
      <w:pPr>
        <w:tabs>
          <w:tab w:val="left" w:pos="360"/>
        </w:tabs>
        <w:ind w:left="360" w:hanging="360"/>
        <w:rPr>
          <w:del w:id="5" w:author="Gail Hennessey" w:date="2017-07-10T12:10:00Z"/>
          <w:rFonts w:ascii="Arial" w:hAnsi="Arial" w:cs="Arial"/>
        </w:rPr>
      </w:pPr>
    </w:p>
    <w:p w14:paraId="0682513E" w14:textId="77777777" w:rsidR="00312589" w:rsidRDefault="000D3C44" w:rsidP="00312589">
      <w:pPr>
        <w:tabs>
          <w:tab w:val="left" w:pos="360"/>
        </w:tabs>
        <w:ind w:left="720" w:hanging="720"/>
        <w:rPr>
          <w:del w:id="6" w:author="Gail Hennessey" w:date="2017-07-10T12:10:00Z"/>
          <w:rFonts w:ascii="Arial" w:hAnsi="Arial" w:cs="Arial"/>
        </w:rPr>
      </w:pPr>
      <w:del w:id="7" w:author="Gail Hennessey" w:date="2017-07-10T12:10:00Z">
        <w:r>
          <w:rPr>
            <w:rFonts w:ascii="Arial" w:hAnsi="Arial" w:cs="Arial"/>
          </w:rPr>
          <w:tab/>
        </w:r>
        <w:r w:rsidR="0096438F">
          <w:rPr>
            <w:rFonts w:ascii="Arial" w:hAnsi="Arial" w:cs="Arial"/>
            <w:b/>
          </w:rPr>
          <w:delText>(6)</w:delText>
        </w:r>
        <w:r w:rsidR="0096438F">
          <w:rPr>
            <w:rFonts w:ascii="Arial" w:hAnsi="Arial" w:cs="Arial"/>
            <w:b/>
          </w:rPr>
          <w:tab/>
        </w:r>
        <w:r w:rsidR="0096438F">
          <w:rPr>
            <w:rFonts w:ascii="Arial" w:hAnsi="Arial" w:cs="Arial"/>
          </w:rPr>
          <w:delText>Hel</w:delText>
        </w:r>
        <w:r w:rsidR="0096438F" w:rsidRPr="000707A0">
          <w:rPr>
            <w:rFonts w:ascii="Arial" w:hAnsi="Arial" w:cs="Arial"/>
          </w:rPr>
          <w:delText xml:space="preserve">icopters </w:delText>
        </w:r>
        <w:r w:rsidR="0096438F">
          <w:rPr>
            <w:rFonts w:ascii="Arial" w:hAnsi="Arial" w:cs="Arial"/>
          </w:rPr>
          <w:delText xml:space="preserve">you do </w:delText>
        </w:r>
        <w:r w:rsidR="0096438F" w:rsidRPr="00655790">
          <w:rPr>
            <w:rFonts w:ascii="Arial" w:hAnsi="Arial" w:cs="Arial"/>
          </w:rPr>
          <w:delText>not own</w:delText>
        </w:r>
        <w:r w:rsidR="0096438F">
          <w:rPr>
            <w:rFonts w:ascii="Arial" w:hAnsi="Arial" w:cs="Arial"/>
          </w:rPr>
          <w:delText xml:space="preserve">, rent or lease while </w:delText>
        </w:r>
        <w:r w:rsidR="00312589">
          <w:rPr>
            <w:rFonts w:ascii="Arial" w:hAnsi="Arial" w:cs="Arial"/>
          </w:rPr>
          <w:delText>located on</w:delText>
        </w:r>
        <w:r w:rsidR="0096438F">
          <w:rPr>
            <w:rFonts w:ascii="Arial" w:hAnsi="Arial" w:cs="Arial"/>
          </w:rPr>
          <w:delText xml:space="preserve"> premises you own, rent or lease</w:delText>
        </w:r>
        <w:r w:rsidR="00312589">
          <w:rPr>
            <w:rFonts w:ascii="Arial" w:hAnsi="Arial" w:cs="Arial"/>
          </w:rPr>
          <w:delText>, but only while such helicopters are “stationary”.</w:delText>
        </w:r>
      </w:del>
    </w:p>
    <w:p w14:paraId="507358D4" w14:textId="77777777" w:rsidR="00312589" w:rsidRDefault="00312589" w:rsidP="00312589">
      <w:pPr>
        <w:tabs>
          <w:tab w:val="left" w:pos="360"/>
        </w:tabs>
        <w:ind w:left="720" w:hanging="720"/>
        <w:rPr>
          <w:del w:id="8" w:author="Gail Hennessey" w:date="2017-07-10T12:10:00Z"/>
          <w:rFonts w:ascii="Arial" w:hAnsi="Arial" w:cs="Arial"/>
        </w:rPr>
      </w:pPr>
    </w:p>
    <w:p w14:paraId="7423A008" w14:textId="77777777" w:rsidR="0096438F" w:rsidRDefault="00312589" w:rsidP="00312589">
      <w:pPr>
        <w:tabs>
          <w:tab w:val="left" w:pos="360"/>
        </w:tabs>
        <w:ind w:left="720" w:hanging="720"/>
        <w:rPr>
          <w:del w:id="9" w:author="Gail Hennessey" w:date="2017-07-10T12:10:00Z"/>
          <w:rFonts w:ascii="Arial" w:hAnsi="Arial" w:cs="Arial"/>
        </w:rPr>
      </w:pPr>
      <w:del w:id="10" w:author="Gail Hennessey" w:date="2017-07-10T12:10:00Z">
        <w:r>
          <w:rPr>
            <w:rFonts w:ascii="Arial" w:hAnsi="Arial" w:cs="Arial"/>
          </w:rPr>
          <w:tab/>
        </w:r>
        <w:r>
          <w:rPr>
            <w:rFonts w:ascii="Arial" w:hAnsi="Arial" w:cs="Arial"/>
          </w:rPr>
          <w:tab/>
          <w:delText xml:space="preserve">For purposes of this Subparagraph </w:delText>
        </w:r>
        <w:r>
          <w:rPr>
            <w:rFonts w:ascii="Arial" w:hAnsi="Arial" w:cs="Arial"/>
            <w:b/>
          </w:rPr>
          <w:delText xml:space="preserve">g.(6), </w:delText>
        </w:r>
        <w:r>
          <w:rPr>
            <w:rFonts w:ascii="Arial" w:hAnsi="Arial" w:cs="Arial"/>
          </w:rPr>
          <w:delText>“stationary” means the time the helicopter’s rotors</w:delText>
        </w:r>
        <w:r w:rsidR="0096438F">
          <w:rPr>
            <w:rFonts w:ascii="Arial" w:hAnsi="Arial" w:cs="Arial"/>
          </w:rPr>
          <w:delText xml:space="preserve"> </w:delText>
        </w:r>
        <w:r>
          <w:rPr>
            <w:rFonts w:ascii="Arial" w:hAnsi="Arial" w:cs="Arial"/>
          </w:rPr>
          <w:delText>cease to revolve after landing until the rotors subsequently start to revolve under power for the purpose of flight.</w:delText>
        </w:r>
        <w:r w:rsidR="0096438F">
          <w:rPr>
            <w:rFonts w:ascii="Arial" w:hAnsi="Arial" w:cs="Arial"/>
          </w:rPr>
          <w:delText xml:space="preserve"> </w:delText>
        </w:r>
      </w:del>
    </w:p>
    <w:p w14:paraId="15BF416E" w14:textId="77777777" w:rsidR="00775D60" w:rsidRDefault="00775D60" w:rsidP="0096438F">
      <w:pPr>
        <w:tabs>
          <w:tab w:val="left" w:pos="360"/>
          <w:tab w:val="left" w:pos="1080"/>
        </w:tabs>
        <w:ind w:left="720" w:hanging="720"/>
        <w:rPr>
          <w:del w:id="11" w:author="Gail Hennessey" w:date="2017-07-10T12:10:00Z"/>
          <w:rFonts w:ascii="Arial" w:hAnsi="Arial" w:cs="Arial"/>
        </w:rPr>
      </w:pPr>
    </w:p>
    <w:p w14:paraId="653DC970" w14:textId="77777777" w:rsidR="0096438F" w:rsidRPr="007847FC" w:rsidRDefault="00775D60" w:rsidP="00312589">
      <w:pPr>
        <w:tabs>
          <w:tab w:val="left" w:pos="360"/>
          <w:tab w:val="left" w:pos="1080"/>
        </w:tabs>
        <w:ind w:left="720" w:hanging="720"/>
        <w:rPr>
          <w:del w:id="12" w:author="Gail Hennessey" w:date="2017-07-10T12:10:00Z"/>
          <w:rFonts w:ascii="Arial" w:hAnsi="Arial" w:cs="Arial"/>
        </w:rPr>
      </w:pPr>
      <w:del w:id="13" w:author="Gail Hennessey" w:date="2017-07-10T12:10:00Z">
        <w:r>
          <w:rPr>
            <w:rFonts w:ascii="Arial" w:hAnsi="Arial" w:cs="Arial"/>
          </w:rPr>
          <w:tab/>
        </w:r>
        <w:r>
          <w:rPr>
            <w:rFonts w:ascii="Arial" w:hAnsi="Arial" w:cs="Arial"/>
          </w:rPr>
          <w:tab/>
        </w:r>
        <w:r w:rsidR="0096438F" w:rsidRPr="007847FC">
          <w:rPr>
            <w:rFonts w:ascii="Arial" w:hAnsi="Arial" w:cs="Arial"/>
          </w:rPr>
          <w:delText xml:space="preserve">With respects this Subparagraph </w:delText>
        </w:r>
        <w:r w:rsidR="0096438F" w:rsidRPr="00C269E1">
          <w:rPr>
            <w:rFonts w:ascii="Arial" w:hAnsi="Arial" w:cs="Arial"/>
            <w:b/>
          </w:rPr>
          <w:delText>g.(6)</w:delText>
        </w:r>
        <w:r w:rsidR="0096438F" w:rsidRPr="007847FC">
          <w:rPr>
            <w:rFonts w:ascii="Arial" w:hAnsi="Arial" w:cs="Arial"/>
          </w:rPr>
          <w:delText xml:space="preserve"> only, we will </w:delText>
        </w:r>
        <w:r w:rsidR="0096438F" w:rsidRPr="00312589">
          <w:rPr>
            <w:rFonts w:ascii="Arial" w:hAnsi="Arial" w:cs="Arial"/>
            <w:i/>
            <w:u w:val="single"/>
          </w:rPr>
          <w:delText>only</w:delText>
        </w:r>
        <w:r w:rsidR="0096438F">
          <w:rPr>
            <w:rFonts w:ascii="Arial" w:hAnsi="Arial" w:cs="Arial"/>
          </w:rPr>
          <w:delText xml:space="preserve"> </w:delText>
        </w:r>
        <w:r w:rsidR="0096438F" w:rsidRPr="007847FC">
          <w:rPr>
            <w:rFonts w:ascii="Arial" w:hAnsi="Arial" w:cs="Arial"/>
          </w:rPr>
          <w:delText>pay reasonable and necessary defense expenses arising out of a claim or “suit” brought against an insured for “bodily injury” or “property damage”</w:delText>
        </w:r>
        <w:r w:rsidR="00312589">
          <w:rPr>
            <w:rFonts w:ascii="Arial" w:hAnsi="Arial" w:cs="Arial"/>
          </w:rPr>
          <w:delText xml:space="preserve"> to which this insurance applies.</w:delText>
        </w:r>
      </w:del>
    </w:p>
    <w:p w14:paraId="0E65BB89" w14:textId="77777777" w:rsidR="0096438F" w:rsidRDefault="0096438F" w:rsidP="0096438F">
      <w:pPr>
        <w:tabs>
          <w:tab w:val="left" w:pos="360"/>
          <w:tab w:val="left" w:pos="1080"/>
        </w:tabs>
        <w:ind w:left="720" w:hanging="720"/>
        <w:rPr>
          <w:del w:id="14" w:author="Gail Hennessey" w:date="2017-07-10T12:10:00Z"/>
          <w:rFonts w:ascii="Arial" w:hAnsi="Arial" w:cs="Arial"/>
        </w:rPr>
      </w:pPr>
      <w:del w:id="15" w:author="Gail Hennessey" w:date="2017-07-10T12:10:00Z">
        <w:r>
          <w:rPr>
            <w:rFonts w:ascii="Arial" w:hAnsi="Arial" w:cs="Arial"/>
          </w:rPr>
          <w:tab/>
        </w:r>
        <w:r>
          <w:rPr>
            <w:rFonts w:ascii="Arial" w:hAnsi="Arial" w:cs="Arial"/>
          </w:rPr>
          <w:tab/>
        </w:r>
      </w:del>
    </w:p>
    <w:p w14:paraId="6FD8352F" w14:textId="77777777" w:rsidR="00655790" w:rsidRDefault="0096438F" w:rsidP="0096438F">
      <w:pPr>
        <w:tabs>
          <w:tab w:val="left" w:pos="360"/>
          <w:tab w:val="left" w:pos="1080"/>
        </w:tabs>
        <w:ind w:left="720" w:hanging="720"/>
        <w:rPr>
          <w:del w:id="16" w:author="Gail Hennessey" w:date="2017-07-10T12:10:00Z"/>
          <w:rFonts w:ascii="Arial" w:hAnsi="Arial" w:cs="Arial"/>
        </w:rPr>
      </w:pPr>
      <w:del w:id="17" w:author="Gail Hennessey" w:date="2017-07-10T12:10:00Z">
        <w:r>
          <w:rPr>
            <w:rFonts w:ascii="Arial" w:hAnsi="Arial" w:cs="Arial"/>
          </w:rPr>
          <w:tab/>
        </w:r>
        <w:r>
          <w:rPr>
            <w:rFonts w:ascii="Arial" w:hAnsi="Arial" w:cs="Arial"/>
          </w:rPr>
          <w:tab/>
        </w:r>
        <w:r w:rsidR="00312589">
          <w:rPr>
            <w:rFonts w:ascii="Arial" w:hAnsi="Arial" w:cs="Arial"/>
          </w:rPr>
          <w:delText>Notwithstanding any other provision of this policy to the contrary, t</w:delText>
        </w:r>
        <w:r>
          <w:rPr>
            <w:rFonts w:ascii="Arial" w:hAnsi="Arial" w:cs="Arial"/>
          </w:rPr>
          <w:delText>his coverage will be excess over any other valid and collectible insurance.</w:delText>
        </w:r>
      </w:del>
    </w:p>
    <w:p w14:paraId="547D31AD" w14:textId="77777777" w:rsidR="00340FB9" w:rsidRDefault="00340FB9" w:rsidP="00340FB9">
      <w:pPr>
        <w:tabs>
          <w:tab w:val="left" w:pos="720"/>
        </w:tabs>
        <w:ind w:left="360"/>
        <w:rPr>
          <w:del w:id="18" w:author="Gail Hennessey" w:date="2017-07-10T12:10:00Z"/>
          <w:rFonts w:ascii="Arial" w:hAnsi="Arial" w:cs="Arial"/>
        </w:rPr>
      </w:pPr>
    </w:p>
    <w:p w14:paraId="47EE3109" w14:textId="61E79F60" w:rsidR="00655790" w:rsidRDefault="000D3C44" w:rsidP="0096438F">
      <w:pPr>
        <w:tabs>
          <w:tab w:val="left" w:pos="360"/>
          <w:tab w:val="left" w:pos="1080"/>
        </w:tabs>
        <w:ind w:left="720" w:hanging="720"/>
        <w:rPr>
          <w:ins w:id="19" w:author="Gail Hennessey" w:date="2017-07-10T12:10:00Z"/>
          <w:rFonts w:ascii="Arial" w:hAnsi="Arial" w:cs="Arial"/>
        </w:rPr>
      </w:pPr>
      <w:del w:id="20" w:author="Gail Hennessey" w:date="2017-07-10T12:10:00Z">
        <w:r>
          <w:rPr>
            <w:rFonts w:ascii="Arial" w:hAnsi="Arial" w:cs="Arial"/>
            <w:b/>
          </w:rPr>
          <w:delText>I</w:delText>
        </w:r>
        <w:r w:rsidR="00BB11F7">
          <w:rPr>
            <w:rFonts w:ascii="Arial" w:hAnsi="Arial" w:cs="Arial"/>
            <w:b/>
          </w:rPr>
          <w:delText>V</w:delText>
        </w:r>
        <w:r w:rsidR="007C07E1" w:rsidRPr="007C07E1">
          <w:rPr>
            <w:rFonts w:ascii="Arial" w:hAnsi="Arial" w:cs="Arial"/>
            <w:b/>
          </w:rPr>
          <w:delText>.</w:delText>
        </w:r>
      </w:del>
      <w:ins w:id="21" w:author="Gail Hennessey" w:date="2017-07-10T12:10:00Z">
        <w:r>
          <w:rPr>
            <w:rFonts w:ascii="Arial" w:hAnsi="Arial" w:cs="Arial"/>
          </w:rPr>
          <w:tab/>
        </w:r>
      </w:ins>
    </w:p>
    <w:p w14:paraId="17DBFB04" w14:textId="77777777" w:rsidR="00340FB9" w:rsidRDefault="00340FB9" w:rsidP="00340FB9">
      <w:pPr>
        <w:tabs>
          <w:tab w:val="left" w:pos="720"/>
        </w:tabs>
        <w:ind w:left="360"/>
        <w:rPr>
          <w:ins w:id="22" w:author="Gail Hennessey" w:date="2017-07-10T12:10:00Z"/>
          <w:rFonts w:ascii="Arial" w:hAnsi="Arial" w:cs="Arial"/>
        </w:rPr>
      </w:pPr>
    </w:p>
    <w:p w14:paraId="6D398CA3" w14:textId="77777777" w:rsidR="00675AAB" w:rsidRDefault="000D3C44" w:rsidP="00714AE9">
      <w:pPr>
        <w:tabs>
          <w:tab w:val="left" w:pos="360"/>
        </w:tabs>
        <w:ind w:left="360" w:hanging="360"/>
        <w:outlineLvl w:val="0"/>
        <w:rPr>
          <w:rFonts w:ascii="Arial" w:hAnsi="Arial" w:cs="Arial"/>
        </w:rPr>
      </w:pPr>
      <w:ins w:id="23" w:author="Gail Hennessey" w:date="2017-07-10T12:10:00Z">
        <w:r>
          <w:rPr>
            <w:rFonts w:ascii="Arial" w:hAnsi="Arial" w:cs="Arial"/>
            <w:b/>
          </w:rPr>
          <w:t>I</w:t>
        </w:r>
        <w:r w:rsidR="00F91526">
          <w:rPr>
            <w:rFonts w:ascii="Arial" w:hAnsi="Arial" w:cs="Arial"/>
            <w:b/>
          </w:rPr>
          <w:t>II</w:t>
        </w:r>
        <w:r w:rsidR="007C07E1" w:rsidRPr="007C07E1">
          <w:rPr>
            <w:rFonts w:ascii="Arial" w:hAnsi="Arial" w:cs="Arial"/>
            <w:b/>
          </w:rPr>
          <w:t>.</w:t>
        </w:r>
      </w:ins>
      <w:r w:rsidR="007C07E1">
        <w:rPr>
          <w:rFonts w:ascii="Arial" w:hAnsi="Arial" w:cs="Arial"/>
        </w:rPr>
        <w:t xml:space="preserve">  </w:t>
      </w:r>
      <w:r w:rsidR="00714AE9">
        <w:rPr>
          <w:rFonts w:ascii="Arial" w:hAnsi="Arial" w:cs="Arial"/>
        </w:rPr>
        <w:t xml:space="preserve">Subparagraph </w:t>
      </w:r>
      <w:r w:rsidR="009134A4">
        <w:rPr>
          <w:rFonts w:ascii="Arial" w:hAnsi="Arial" w:cs="Arial"/>
          <w:b/>
        </w:rPr>
        <w:t>j.(4)</w:t>
      </w:r>
      <w:r w:rsidR="00714AE9">
        <w:rPr>
          <w:rFonts w:ascii="Arial" w:hAnsi="Arial" w:cs="Arial"/>
          <w:b/>
        </w:rPr>
        <w:t xml:space="preserve"> </w:t>
      </w:r>
      <w:r w:rsidR="00714AE9" w:rsidRPr="00714AE9">
        <w:rPr>
          <w:rFonts w:ascii="Arial" w:hAnsi="Arial" w:cs="Arial"/>
        </w:rPr>
        <w:t>of</w:t>
      </w:r>
      <w:r w:rsidR="00714AE9">
        <w:rPr>
          <w:rFonts w:ascii="Arial" w:hAnsi="Arial" w:cs="Arial"/>
          <w:b/>
        </w:rPr>
        <w:t xml:space="preserve"> </w:t>
      </w:r>
      <w:r w:rsidR="00714AE9">
        <w:rPr>
          <w:rFonts w:ascii="Arial" w:hAnsi="Arial" w:cs="Arial"/>
        </w:rPr>
        <w:t>P</w:t>
      </w:r>
      <w:r w:rsidR="00714AE9" w:rsidRPr="00706005">
        <w:rPr>
          <w:rFonts w:ascii="Arial" w:hAnsi="Arial" w:cs="Arial"/>
        </w:rPr>
        <w:t xml:space="preserve">aragraph </w:t>
      </w:r>
      <w:r w:rsidR="00714AE9" w:rsidRPr="00DD2EF9">
        <w:rPr>
          <w:rFonts w:ascii="Arial" w:hAnsi="Arial" w:cs="Arial"/>
          <w:b/>
        </w:rPr>
        <w:t>2. Exclusions</w:t>
      </w:r>
      <w:r w:rsidR="00714AE9" w:rsidRPr="00706005">
        <w:rPr>
          <w:rFonts w:ascii="Arial" w:hAnsi="Arial" w:cs="Arial"/>
        </w:rPr>
        <w:t xml:space="preserve"> of </w:t>
      </w:r>
      <w:r w:rsidR="00714AE9" w:rsidRPr="00DD2EF9">
        <w:rPr>
          <w:rFonts w:ascii="Arial" w:hAnsi="Arial" w:cs="Arial"/>
          <w:b/>
        </w:rPr>
        <w:t>COVERAGE A BODILY INJURY AND PROPERTY DAMAGE LIABILITY</w:t>
      </w:r>
      <w:r w:rsidR="00714AE9" w:rsidRPr="00706005">
        <w:rPr>
          <w:rFonts w:ascii="Arial" w:hAnsi="Arial" w:cs="Arial"/>
        </w:rPr>
        <w:t xml:space="preserve"> (</w:t>
      </w:r>
      <w:r w:rsidR="00714AE9" w:rsidRPr="00DD2EF9">
        <w:rPr>
          <w:rFonts w:ascii="Arial" w:hAnsi="Arial" w:cs="Arial"/>
          <w:b/>
        </w:rPr>
        <w:t>S</w:t>
      </w:r>
      <w:r w:rsidR="00714AE9">
        <w:rPr>
          <w:rFonts w:ascii="Arial" w:hAnsi="Arial" w:cs="Arial"/>
          <w:b/>
        </w:rPr>
        <w:t xml:space="preserve">ECTION </w:t>
      </w:r>
      <w:r w:rsidR="00714AE9" w:rsidRPr="00DD2EF9">
        <w:rPr>
          <w:rFonts w:ascii="Arial" w:hAnsi="Arial" w:cs="Arial"/>
          <w:b/>
        </w:rPr>
        <w:t>I</w:t>
      </w:r>
      <w:r w:rsidR="00714AE9">
        <w:rPr>
          <w:rFonts w:ascii="Arial" w:hAnsi="Arial" w:cs="Arial"/>
          <w:b/>
        </w:rPr>
        <w:t xml:space="preserve"> – </w:t>
      </w:r>
      <w:r w:rsidR="00714AE9" w:rsidRPr="00DD2EF9">
        <w:rPr>
          <w:rFonts w:ascii="Arial" w:hAnsi="Arial" w:cs="Arial"/>
          <w:b/>
        </w:rPr>
        <w:t>COVERAGES</w:t>
      </w:r>
      <w:r w:rsidR="00714AE9" w:rsidRPr="00706005">
        <w:rPr>
          <w:rFonts w:ascii="Arial" w:hAnsi="Arial" w:cs="Arial"/>
        </w:rPr>
        <w:t>)</w:t>
      </w:r>
      <w:r w:rsidR="009134A4">
        <w:rPr>
          <w:rFonts w:ascii="Arial" w:hAnsi="Arial" w:cs="Arial"/>
        </w:rPr>
        <w:t xml:space="preserve"> is deleted in its entirety and replaced </w:t>
      </w:r>
      <w:r w:rsidR="001C386A">
        <w:rPr>
          <w:rFonts w:ascii="Arial" w:hAnsi="Arial" w:cs="Arial"/>
        </w:rPr>
        <w:t xml:space="preserve">with </w:t>
      </w:r>
      <w:r w:rsidR="009134A4">
        <w:rPr>
          <w:rFonts w:ascii="Arial" w:hAnsi="Arial" w:cs="Arial"/>
        </w:rPr>
        <w:t>the following</w:t>
      </w:r>
      <w:r w:rsidR="00340FB9">
        <w:rPr>
          <w:rFonts w:ascii="Arial" w:hAnsi="Arial" w:cs="Arial"/>
        </w:rPr>
        <w:t>:</w:t>
      </w:r>
    </w:p>
    <w:p w14:paraId="53D52E4B" w14:textId="77777777" w:rsidR="00981035" w:rsidRDefault="00981035" w:rsidP="00AD0065">
      <w:pPr>
        <w:ind w:left="720" w:hanging="360"/>
        <w:rPr>
          <w:rFonts w:ascii="Arial" w:hAnsi="Arial" w:cs="Arial"/>
          <w:b/>
        </w:rPr>
      </w:pPr>
    </w:p>
    <w:p w14:paraId="345DCE6F" w14:textId="77777777" w:rsidR="00AD0065" w:rsidRDefault="00AD0065" w:rsidP="00AD0065">
      <w:pPr>
        <w:ind w:left="720" w:hanging="360"/>
        <w:rPr>
          <w:rFonts w:ascii="Arial" w:hAnsi="Arial" w:cs="Arial"/>
        </w:rPr>
      </w:pPr>
      <w:r w:rsidRPr="007114AE">
        <w:rPr>
          <w:rFonts w:ascii="Arial" w:hAnsi="Arial" w:cs="Arial"/>
          <w:b/>
        </w:rPr>
        <w:t>(4)</w:t>
      </w:r>
      <w:r w:rsidRPr="002E508F">
        <w:rPr>
          <w:rFonts w:ascii="Arial" w:hAnsi="Arial" w:cs="Arial"/>
        </w:rPr>
        <w:t xml:space="preserve">  Personal property in </w:t>
      </w:r>
      <w:r>
        <w:rPr>
          <w:rFonts w:ascii="Arial" w:hAnsi="Arial" w:cs="Arial"/>
        </w:rPr>
        <w:t xml:space="preserve">the </w:t>
      </w:r>
      <w:r w:rsidRPr="002E508F">
        <w:rPr>
          <w:rFonts w:ascii="Arial" w:hAnsi="Arial" w:cs="Arial"/>
        </w:rPr>
        <w:t>care, custody, or control</w:t>
      </w:r>
      <w:r>
        <w:rPr>
          <w:rFonts w:ascii="Arial" w:hAnsi="Arial" w:cs="Arial"/>
        </w:rPr>
        <w:t xml:space="preserve"> of the insured</w:t>
      </w:r>
      <w:r w:rsidRPr="002E508F">
        <w:rPr>
          <w:rFonts w:ascii="Arial" w:hAnsi="Arial" w:cs="Arial"/>
        </w:rPr>
        <w:t xml:space="preserve"> except for </w:t>
      </w:r>
      <w:r>
        <w:rPr>
          <w:rFonts w:ascii="Arial" w:hAnsi="Arial" w:cs="Arial"/>
        </w:rPr>
        <w:t>“</w:t>
      </w:r>
      <w:r w:rsidRPr="002E508F">
        <w:rPr>
          <w:rFonts w:ascii="Arial" w:hAnsi="Arial" w:cs="Arial"/>
        </w:rPr>
        <w:t>property damage</w:t>
      </w:r>
      <w:r>
        <w:rPr>
          <w:rFonts w:ascii="Arial" w:hAnsi="Arial" w:cs="Arial"/>
        </w:rPr>
        <w:t>”</w:t>
      </w:r>
      <w:r w:rsidRPr="002E508F">
        <w:rPr>
          <w:rFonts w:ascii="Arial" w:hAnsi="Arial" w:cs="Arial"/>
        </w:rPr>
        <w:t xml:space="preserve"> to</w:t>
      </w:r>
      <w:r>
        <w:rPr>
          <w:rFonts w:ascii="Arial" w:hAnsi="Arial" w:cs="Arial"/>
        </w:rPr>
        <w:t xml:space="preserve"> the following:</w:t>
      </w:r>
      <w:r w:rsidRPr="002E508F">
        <w:rPr>
          <w:rFonts w:ascii="Arial" w:hAnsi="Arial" w:cs="Arial"/>
        </w:rPr>
        <w:t xml:space="preserve"> </w:t>
      </w:r>
    </w:p>
    <w:p w14:paraId="0DC55457" w14:textId="77777777" w:rsidR="00AD0065" w:rsidRPr="002E508F" w:rsidRDefault="00AD0065" w:rsidP="00AD0065">
      <w:pPr>
        <w:ind w:firstLine="360"/>
        <w:rPr>
          <w:rFonts w:ascii="Arial" w:hAnsi="Arial" w:cs="Arial"/>
        </w:rPr>
      </w:pPr>
    </w:p>
    <w:p w14:paraId="6641432D" w14:textId="77777777" w:rsidR="00AD0065" w:rsidRPr="002E508F" w:rsidRDefault="00AD0065" w:rsidP="00AD0065">
      <w:pPr>
        <w:tabs>
          <w:tab w:val="left" w:pos="720"/>
        </w:tabs>
        <w:ind w:left="1080" w:hanging="360"/>
        <w:rPr>
          <w:rFonts w:ascii="Arial" w:hAnsi="Arial" w:cs="Arial"/>
        </w:rPr>
      </w:pPr>
      <w:r w:rsidRPr="007114AE">
        <w:rPr>
          <w:rFonts w:ascii="Arial" w:hAnsi="Arial" w:cs="Arial"/>
          <w:b/>
        </w:rPr>
        <w:t>(a)</w:t>
      </w:r>
      <w:r w:rsidRPr="002E508F">
        <w:rPr>
          <w:rFonts w:ascii="Arial" w:hAnsi="Arial" w:cs="Arial"/>
        </w:rPr>
        <w:t xml:space="preserve">  </w:t>
      </w:r>
      <w:r>
        <w:rPr>
          <w:rFonts w:ascii="Arial" w:hAnsi="Arial" w:cs="Arial"/>
        </w:rPr>
        <w:t>E</w:t>
      </w:r>
      <w:r w:rsidRPr="002E508F">
        <w:rPr>
          <w:rFonts w:ascii="Arial" w:hAnsi="Arial" w:cs="Arial"/>
        </w:rPr>
        <w:t xml:space="preserve">quipment contained in lockers owned, operated or controlled by </w:t>
      </w:r>
      <w:r>
        <w:rPr>
          <w:rFonts w:ascii="Arial" w:hAnsi="Arial" w:cs="Arial"/>
        </w:rPr>
        <w:t>you</w:t>
      </w:r>
      <w:r w:rsidRPr="002E508F">
        <w:rPr>
          <w:rFonts w:ascii="Arial" w:hAnsi="Arial" w:cs="Arial"/>
        </w:rPr>
        <w:t>;</w:t>
      </w:r>
    </w:p>
    <w:p w14:paraId="70BB10AD" w14:textId="77777777" w:rsidR="00AD0065" w:rsidRPr="002E508F" w:rsidRDefault="00AD0065" w:rsidP="00AD0065">
      <w:pPr>
        <w:tabs>
          <w:tab w:val="left" w:pos="720"/>
        </w:tabs>
        <w:ind w:left="1080" w:hanging="360"/>
        <w:rPr>
          <w:rFonts w:ascii="Arial" w:hAnsi="Arial" w:cs="Arial"/>
        </w:rPr>
      </w:pPr>
      <w:r w:rsidRPr="007114AE">
        <w:rPr>
          <w:rFonts w:ascii="Arial" w:hAnsi="Arial" w:cs="Arial"/>
          <w:b/>
        </w:rPr>
        <w:lastRenderedPageBreak/>
        <w:t>(b)</w:t>
      </w:r>
      <w:r w:rsidRPr="002E508F">
        <w:rPr>
          <w:rFonts w:ascii="Arial" w:hAnsi="Arial" w:cs="Arial"/>
        </w:rPr>
        <w:t xml:space="preserve">  Personal </w:t>
      </w:r>
      <w:r>
        <w:rPr>
          <w:rFonts w:ascii="Arial" w:hAnsi="Arial" w:cs="Arial"/>
        </w:rPr>
        <w:t>p</w:t>
      </w:r>
      <w:r w:rsidRPr="002E508F">
        <w:rPr>
          <w:rFonts w:ascii="Arial" w:hAnsi="Arial" w:cs="Arial"/>
        </w:rPr>
        <w:t xml:space="preserve">roperty of guests in lodging accommodations owned </w:t>
      </w:r>
      <w:r>
        <w:rPr>
          <w:rFonts w:ascii="Arial" w:hAnsi="Arial" w:cs="Arial"/>
        </w:rPr>
        <w:t>or o</w:t>
      </w:r>
      <w:r w:rsidRPr="002E508F">
        <w:rPr>
          <w:rFonts w:ascii="Arial" w:hAnsi="Arial" w:cs="Arial"/>
        </w:rPr>
        <w:t xml:space="preserve">perated by </w:t>
      </w:r>
      <w:r>
        <w:rPr>
          <w:rFonts w:ascii="Arial" w:hAnsi="Arial" w:cs="Arial"/>
        </w:rPr>
        <w:t xml:space="preserve">you </w:t>
      </w:r>
      <w:r w:rsidRPr="002E508F">
        <w:rPr>
          <w:rFonts w:ascii="Arial" w:hAnsi="Arial" w:cs="Arial"/>
        </w:rPr>
        <w:t xml:space="preserve">or under </w:t>
      </w:r>
      <w:r>
        <w:rPr>
          <w:rFonts w:ascii="Arial" w:hAnsi="Arial" w:cs="Arial"/>
        </w:rPr>
        <w:t>your</w:t>
      </w:r>
      <w:r w:rsidRPr="002E508F">
        <w:rPr>
          <w:rFonts w:ascii="Arial" w:hAnsi="Arial" w:cs="Arial"/>
        </w:rPr>
        <w:t xml:space="preserve"> management</w:t>
      </w:r>
      <w:r>
        <w:rPr>
          <w:rFonts w:ascii="Arial" w:hAnsi="Arial" w:cs="Arial"/>
        </w:rPr>
        <w:t>; or</w:t>
      </w:r>
    </w:p>
    <w:p w14:paraId="537BBC4D" w14:textId="77777777" w:rsidR="00AD0065" w:rsidRDefault="00AD0065" w:rsidP="00AD0065">
      <w:pPr>
        <w:rPr>
          <w:rFonts w:ascii="Arial" w:hAnsi="Arial" w:cs="Arial"/>
        </w:rPr>
      </w:pPr>
      <w:r w:rsidRPr="002E508F">
        <w:rPr>
          <w:rFonts w:ascii="Arial" w:hAnsi="Arial" w:cs="Arial"/>
        </w:rPr>
        <w:tab/>
      </w:r>
      <w:r w:rsidRPr="007114AE">
        <w:rPr>
          <w:rFonts w:ascii="Arial" w:hAnsi="Arial" w:cs="Arial"/>
          <w:b/>
        </w:rPr>
        <w:t>(c)</w:t>
      </w:r>
      <w:r w:rsidRPr="002E508F">
        <w:rPr>
          <w:rFonts w:ascii="Arial" w:hAnsi="Arial" w:cs="Arial"/>
        </w:rPr>
        <w:t xml:space="preserve">  Property of others while in </w:t>
      </w:r>
      <w:r>
        <w:rPr>
          <w:rFonts w:ascii="Arial" w:hAnsi="Arial" w:cs="Arial"/>
        </w:rPr>
        <w:t>your custody for repair or service.</w:t>
      </w:r>
    </w:p>
    <w:p w14:paraId="4CF3AEC3" w14:textId="77777777" w:rsidR="00AD0065" w:rsidRPr="002E508F" w:rsidRDefault="00AD0065" w:rsidP="00AD0065">
      <w:pPr>
        <w:rPr>
          <w:rFonts w:ascii="Arial" w:hAnsi="Arial" w:cs="Arial"/>
        </w:rPr>
      </w:pPr>
    </w:p>
    <w:p w14:paraId="3B84520C" w14:textId="77777777" w:rsidR="00AD0065" w:rsidRPr="00291222" w:rsidRDefault="00AD0065" w:rsidP="00AD0065">
      <w:pPr>
        <w:ind w:left="720"/>
        <w:rPr>
          <w:rFonts w:ascii="Arial" w:hAnsi="Arial"/>
        </w:rPr>
      </w:pPr>
      <w:r w:rsidRPr="00291222">
        <w:rPr>
          <w:rFonts w:ascii="Arial" w:hAnsi="Arial" w:cs="Arial"/>
        </w:rPr>
        <w:t xml:space="preserve">We </w:t>
      </w:r>
      <w:r w:rsidRPr="00291222">
        <w:rPr>
          <w:rFonts w:ascii="Arial" w:hAnsi="Arial"/>
        </w:rPr>
        <w:t xml:space="preserve">may advance payment of part or all of the </w:t>
      </w:r>
      <w:r>
        <w:rPr>
          <w:rFonts w:ascii="Arial" w:hAnsi="Arial"/>
        </w:rPr>
        <w:t>d</w:t>
      </w:r>
      <w:r w:rsidRPr="00291222">
        <w:rPr>
          <w:rFonts w:ascii="Arial" w:hAnsi="Arial"/>
        </w:rPr>
        <w:t xml:space="preserve">eductible amount and, upon notification of such payment made, </w:t>
      </w:r>
      <w:r>
        <w:rPr>
          <w:rFonts w:ascii="Arial" w:hAnsi="Arial"/>
        </w:rPr>
        <w:t>you</w:t>
      </w:r>
      <w:r w:rsidRPr="00291222">
        <w:rPr>
          <w:rFonts w:ascii="Arial" w:hAnsi="Arial"/>
        </w:rPr>
        <w:t xml:space="preserve"> must promptly reimburse </w:t>
      </w:r>
      <w:r>
        <w:rPr>
          <w:rFonts w:ascii="Arial" w:hAnsi="Arial"/>
        </w:rPr>
        <w:t>us f</w:t>
      </w:r>
      <w:r w:rsidRPr="00291222">
        <w:rPr>
          <w:rFonts w:ascii="Arial" w:hAnsi="Arial"/>
        </w:rPr>
        <w:t xml:space="preserve">or the </w:t>
      </w:r>
      <w:r>
        <w:rPr>
          <w:rFonts w:ascii="Arial" w:hAnsi="Arial"/>
        </w:rPr>
        <w:t>d</w:t>
      </w:r>
      <w:r w:rsidRPr="00291222">
        <w:rPr>
          <w:rFonts w:ascii="Arial" w:hAnsi="Arial"/>
        </w:rPr>
        <w:t xml:space="preserve">eductible amounts advanced by </w:t>
      </w:r>
      <w:r>
        <w:rPr>
          <w:rFonts w:ascii="Arial" w:hAnsi="Arial"/>
        </w:rPr>
        <w:t>us.</w:t>
      </w:r>
    </w:p>
    <w:p w14:paraId="5E4C5CB7" w14:textId="77777777" w:rsidR="00AD0065" w:rsidRPr="002E508F" w:rsidRDefault="00AD0065" w:rsidP="00AD0065">
      <w:pPr>
        <w:rPr>
          <w:rFonts w:ascii="Arial" w:hAnsi="Arial" w:cs="Arial"/>
        </w:rPr>
      </w:pPr>
    </w:p>
    <w:p w14:paraId="328DC7D3" w14:textId="77777777" w:rsidR="00AD0065" w:rsidRDefault="00AD0065" w:rsidP="00AD0065">
      <w:pPr>
        <w:ind w:left="720"/>
        <w:rPr>
          <w:rFonts w:ascii="Arial" w:hAnsi="Arial" w:cs="Arial"/>
        </w:rPr>
      </w:pPr>
      <w:r w:rsidRPr="002E508F">
        <w:rPr>
          <w:rFonts w:ascii="Arial" w:hAnsi="Arial" w:cs="Arial"/>
        </w:rPr>
        <w:t xml:space="preserve">The </w:t>
      </w:r>
      <w:r>
        <w:rPr>
          <w:rFonts w:ascii="Arial" w:hAnsi="Arial" w:cs="Arial"/>
        </w:rPr>
        <w:t>most we will pay for</w:t>
      </w:r>
      <w:r w:rsidRPr="002E508F">
        <w:rPr>
          <w:rFonts w:ascii="Arial" w:hAnsi="Arial" w:cs="Arial"/>
        </w:rPr>
        <w:t xml:space="preserve"> damages covered under </w:t>
      </w:r>
      <w:r>
        <w:rPr>
          <w:rFonts w:ascii="Arial" w:hAnsi="Arial" w:cs="Arial"/>
        </w:rPr>
        <w:t xml:space="preserve">this Subparagraph </w:t>
      </w:r>
      <w:r w:rsidRPr="002A233C">
        <w:rPr>
          <w:rFonts w:ascii="Arial" w:hAnsi="Arial" w:cs="Arial"/>
          <w:b/>
        </w:rPr>
        <w:t>(4)</w:t>
      </w:r>
      <w:r w:rsidRPr="002E508F">
        <w:rPr>
          <w:rFonts w:ascii="Arial" w:hAnsi="Arial" w:cs="Arial"/>
        </w:rPr>
        <w:t xml:space="preserve"> is $</w:t>
      </w:r>
      <w:r w:rsidR="0082438A">
        <w:rPr>
          <w:rFonts w:ascii="Arial" w:hAnsi="Arial" w:cs="Arial"/>
        </w:rPr>
        <w:t>250</w:t>
      </w:r>
      <w:r w:rsidRPr="002E508F">
        <w:rPr>
          <w:rFonts w:ascii="Arial" w:hAnsi="Arial" w:cs="Arial"/>
        </w:rPr>
        <w:t>,000</w:t>
      </w:r>
      <w:r w:rsidRPr="00291222">
        <w:rPr>
          <w:rFonts w:ascii="Arial" w:hAnsi="Arial" w:cs="Arial"/>
        </w:rPr>
        <w:t xml:space="preserve">. </w:t>
      </w:r>
    </w:p>
    <w:p w14:paraId="0437C059" w14:textId="77777777" w:rsidR="00AD0065" w:rsidRDefault="00AD0065" w:rsidP="00AD0065">
      <w:pPr>
        <w:ind w:left="720"/>
        <w:rPr>
          <w:rFonts w:ascii="Arial" w:hAnsi="Arial" w:cs="Arial"/>
        </w:rPr>
      </w:pPr>
    </w:p>
    <w:p w14:paraId="69DACFE0" w14:textId="77777777" w:rsidR="00AD0065" w:rsidRDefault="00AD0065" w:rsidP="00AD0065">
      <w:pPr>
        <w:ind w:left="720"/>
        <w:rPr>
          <w:rFonts w:ascii="Arial" w:hAnsi="Arial" w:cs="Arial"/>
        </w:rPr>
      </w:pPr>
      <w:r w:rsidRPr="00291222">
        <w:rPr>
          <w:rFonts w:ascii="Arial" w:hAnsi="Arial" w:cs="Arial"/>
        </w:rPr>
        <w:t>A deductible of $</w:t>
      </w:r>
      <w:r>
        <w:rPr>
          <w:rFonts w:ascii="Arial" w:hAnsi="Arial" w:cs="Arial"/>
        </w:rPr>
        <w:t>1,000 applies to this Subparagraph.</w:t>
      </w:r>
    </w:p>
    <w:p w14:paraId="0A65B166" w14:textId="77777777" w:rsidR="00AD0065" w:rsidRDefault="00AD0065" w:rsidP="00AD0065">
      <w:pPr>
        <w:ind w:left="720"/>
        <w:rPr>
          <w:rFonts w:ascii="Arial" w:hAnsi="Arial" w:cs="Arial"/>
        </w:rPr>
      </w:pPr>
    </w:p>
    <w:p w14:paraId="7A53548B" w14:textId="0DDA0470" w:rsidR="005E31B7" w:rsidRDefault="000D3C44" w:rsidP="005E31B7">
      <w:pPr>
        <w:pStyle w:val="indent1"/>
        <w:keepNext/>
        <w:tabs>
          <w:tab w:val="clear" w:pos="360"/>
          <w:tab w:val="clear" w:pos="720"/>
        </w:tabs>
        <w:spacing w:before="0" w:after="0" w:line="240" w:lineRule="auto"/>
        <w:rPr>
          <w:rFonts w:ascii="Arial" w:hAnsi="Arial" w:cs="Arial"/>
        </w:rPr>
      </w:pPr>
      <w:del w:id="24" w:author="Gail Hennessey" w:date="2017-07-10T12:10:00Z">
        <w:r>
          <w:rPr>
            <w:rFonts w:ascii="Arial" w:hAnsi="Arial" w:cs="Arial"/>
            <w:b/>
          </w:rPr>
          <w:delText>V</w:delText>
        </w:r>
      </w:del>
      <w:ins w:id="25" w:author="Gail Hennessey" w:date="2017-07-10T12:10:00Z">
        <w:r w:rsidR="00F91526">
          <w:rPr>
            <w:rFonts w:ascii="Arial" w:hAnsi="Arial" w:cs="Arial"/>
            <w:b/>
          </w:rPr>
          <w:t>I</w:t>
        </w:r>
        <w:r>
          <w:rPr>
            <w:rFonts w:ascii="Arial" w:hAnsi="Arial" w:cs="Arial"/>
            <w:b/>
          </w:rPr>
          <w:t>V</w:t>
        </w:r>
      </w:ins>
      <w:r w:rsidR="005E31B7">
        <w:rPr>
          <w:rFonts w:ascii="Arial" w:hAnsi="Arial" w:cs="Arial"/>
          <w:b/>
        </w:rPr>
        <w:t>.</w:t>
      </w:r>
      <w:r w:rsidR="005E31B7">
        <w:rPr>
          <w:rFonts w:ascii="Arial" w:hAnsi="Arial" w:cs="Arial"/>
        </w:rPr>
        <w:tab/>
        <w:t>Subp</w:t>
      </w:r>
      <w:r w:rsidR="005E31B7" w:rsidRPr="00706005">
        <w:rPr>
          <w:rFonts w:ascii="Arial" w:hAnsi="Arial" w:cs="Arial"/>
        </w:rPr>
        <w:t>aragraph</w:t>
      </w:r>
      <w:r w:rsidR="005E31B7">
        <w:rPr>
          <w:rFonts w:ascii="Arial" w:hAnsi="Arial" w:cs="Arial"/>
        </w:rPr>
        <w:t>s</w:t>
      </w:r>
      <w:r w:rsidR="005E31B7" w:rsidRPr="00706005">
        <w:rPr>
          <w:rFonts w:ascii="Arial" w:hAnsi="Arial" w:cs="Arial"/>
        </w:rPr>
        <w:t xml:space="preserve"> </w:t>
      </w:r>
      <w:r w:rsidR="005E31B7" w:rsidRPr="00706005">
        <w:rPr>
          <w:rFonts w:ascii="Arial" w:hAnsi="Arial" w:cs="Arial"/>
          <w:b/>
        </w:rPr>
        <w:t>1.b.</w:t>
      </w:r>
      <w:r w:rsidR="005E31B7" w:rsidRPr="00706005">
        <w:rPr>
          <w:rFonts w:ascii="Arial" w:hAnsi="Arial" w:cs="Arial"/>
        </w:rPr>
        <w:t xml:space="preserve"> </w:t>
      </w:r>
      <w:r w:rsidR="005E31B7">
        <w:rPr>
          <w:rFonts w:ascii="Arial" w:hAnsi="Arial" w:cs="Arial"/>
        </w:rPr>
        <w:t xml:space="preserve">and </w:t>
      </w:r>
      <w:r w:rsidR="005E31B7" w:rsidRPr="00B629C1">
        <w:rPr>
          <w:rFonts w:ascii="Arial" w:hAnsi="Arial" w:cs="Arial"/>
          <w:b/>
        </w:rPr>
        <w:t>1.d.</w:t>
      </w:r>
      <w:r w:rsidR="005E31B7">
        <w:rPr>
          <w:rFonts w:ascii="Arial" w:hAnsi="Arial" w:cs="Arial"/>
        </w:rPr>
        <w:t xml:space="preserve"> </w:t>
      </w:r>
      <w:r w:rsidR="005E31B7" w:rsidRPr="00706005">
        <w:rPr>
          <w:rFonts w:ascii="Arial" w:hAnsi="Arial" w:cs="Arial"/>
        </w:rPr>
        <w:t xml:space="preserve">of </w:t>
      </w:r>
      <w:r w:rsidR="005E31B7" w:rsidRPr="00706005">
        <w:rPr>
          <w:rFonts w:ascii="Arial" w:hAnsi="Arial" w:cs="Arial"/>
          <w:b/>
        </w:rPr>
        <w:t>SUPPLEMENTARY PAYMENTS – COVERAGES A and B</w:t>
      </w:r>
      <w:r w:rsidR="005E31B7" w:rsidRPr="00706005">
        <w:rPr>
          <w:rFonts w:ascii="Arial" w:hAnsi="Arial" w:cs="Arial"/>
        </w:rPr>
        <w:t xml:space="preserve"> </w:t>
      </w:r>
      <w:r w:rsidR="005E31B7" w:rsidRPr="00706005">
        <w:rPr>
          <w:rFonts w:ascii="Arial" w:hAnsi="Arial" w:cs="Arial"/>
          <w:b/>
        </w:rPr>
        <w:t>(SECTION I</w:t>
      </w:r>
      <w:r w:rsidR="005E31B7">
        <w:rPr>
          <w:rFonts w:ascii="Arial" w:hAnsi="Arial" w:cs="Arial"/>
          <w:b/>
        </w:rPr>
        <w:t xml:space="preserve"> – COVERAGES</w:t>
      </w:r>
      <w:r w:rsidR="005E31B7" w:rsidRPr="00706005">
        <w:rPr>
          <w:rFonts w:ascii="Arial" w:hAnsi="Arial" w:cs="Arial"/>
          <w:b/>
        </w:rPr>
        <w:t>)</w:t>
      </w:r>
      <w:r w:rsidR="005E31B7" w:rsidRPr="00706005">
        <w:rPr>
          <w:rFonts w:ascii="Arial" w:hAnsi="Arial" w:cs="Arial"/>
        </w:rPr>
        <w:t xml:space="preserve"> </w:t>
      </w:r>
      <w:r w:rsidR="005E31B7">
        <w:rPr>
          <w:rFonts w:ascii="Arial" w:hAnsi="Arial" w:cs="Arial"/>
        </w:rPr>
        <w:t xml:space="preserve">are </w:t>
      </w:r>
      <w:r w:rsidR="005E31B7" w:rsidRPr="00706005">
        <w:rPr>
          <w:rFonts w:ascii="Arial" w:hAnsi="Arial" w:cs="Arial"/>
        </w:rPr>
        <w:t xml:space="preserve">deleted </w:t>
      </w:r>
      <w:r w:rsidR="005E31B7">
        <w:rPr>
          <w:rFonts w:ascii="Arial" w:hAnsi="Arial" w:cs="Arial"/>
        </w:rPr>
        <w:t xml:space="preserve">in their entirety </w:t>
      </w:r>
      <w:r w:rsidR="005E31B7" w:rsidRPr="00706005">
        <w:rPr>
          <w:rFonts w:ascii="Arial" w:hAnsi="Arial" w:cs="Arial"/>
        </w:rPr>
        <w:t xml:space="preserve">and replaced </w:t>
      </w:r>
      <w:r w:rsidR="005E31B7">
        <w:rPr>
          <w:rFonts w:ascii="Arial" w:hAnsi="Arial" w:cs="Arial"/>
        </w:rPr>
        <w:t xml:space="preserve">with </w:t>
      </w:r>
      <w:r w:rsidR="005E31B7" w:rsidRPr="00706005">
        <w:rPr>
          <w:rFonts w:ascii="Arial" w:hAnsi="Arial" w:cs="Arial"/>
        </w:rPr>
        <w:t>the following:</w:t>
      </w:r>
    </w:p>
    <w:p w14:paraId="69DF4511" w14:textId="77777777" w:rsidR="005E31B7" w:rsidRPr="00B629C1" w:rsidRDefault="005E31B7" w:rsidP="005E31B7">
      <w:pPr>
        <w:pStyle w:val="indent1"/>
        <w:keepNext/>
        <w:tabs>
          <w:tab w:val="clear" w:pos="360"/>
          <w:tab w:val="clear" w:pos="720"/>
        </w:tabs>
        <w:spacing w:before="0" w:after="0" w:line="240" w:lineRule="auto"/>
        <w:rPr>
          <w:rFonts w:ascii="Arial" w:hAnsi="Arial" w:cs="Arial"/>
          <w:b/>
        </w:rPr>
      </w:pPr>
    </w:p>
    <w:p w14:paraId="35697EA9" w14:textId="77777777" w:rsidR="005E31B7" w:rsidRDefault="005E31B7" w:rsidP="005E31B7">
      <w:pPr>
        <w:pStyle w:val="indent3"/>
        <w:numPr>
          <w:ilvl w:val="0"/>
          <w:numId w:val="2"/>
        </w:numPr>
        <w:tabs>
          <w:tab w:val="clear" w:pos="360"/>
          <w:tab w:val="num" w:pos="720"/>
          <w:tab w:val="left" w:pos="1620"/>
        </w:tabs>
        <w:spacing w:before="0" w:after="0" w:line="240" w:lineRule="auto"/>
        <w:ind w:left="720"/>
        <w:rPr>
          <w:rFonts w:ascii="Arial" w:hAnsi="Arial" w:cs="Arial"/>
        </w:rPr>
      </w:pPr>
      <w:r w:rsidRPr="00706005">
        <w:rPr>
          <w:rFonts w:ascii="Arial" w:hAnsi="Arial" w:cs="Arial"/>
        </w:rPr>
        <w:t>Up to $2,500 for cost of bail bonds required because of accidents or traffic law violations arising out of the use of any vehicle to which the Bodily Injury Liability Coverage applies. We do not have to furnish these bonds.</w:t>
      </w:r>
    </w:p>
    <w:p w14:paraId="2B2CD8EF" w14:textId="77777777" w:rsidR="005E31B7" w:rsidRPr="00706005" w:rsidRDefault="005E31B7" w:rsidP="005E31B7">
      <w:pPr>
        <w:pStyle w:val="indent3"/>
        <w:tabs>
          <w:tab w:val="clear" w:pos="360"/>
          <w:tab w:val="clear" w:pos="720"/>
          <w:tab w:val="left" w:pos="1620"/>
        </w:tabs>
        <w:spacing w:before="0" w:after="0" w:line="240" w:lineRule="auto"/>
        <w:ind w:left="360" w:firstLine="0"/>
        <w:rPr>
          <w:rFonts w:ascii="Arial" w:hAnsi="Arial" w:cs="Arial"/>
        </w:rPr>
      </w:pPr>
    </w:p>
    <w:p w14:paraId="728B23DC" w14:textId="77777777" w:rsidR="00A67E73" w:rsidRDefault="005E31B7" w:rsidP="0044162F">
      <w:pPr>
        <w:pStyle w:val="indent3"/>
        <w:numPr>
          <w:ilvl w:val="0"/>
          <w:numId w:val="3"/>
        </w:numPr>
        <w:tabs>
          <w:tab w:val="clear" w:pos="360"/>
          <w:tab w:val="num" w:pos="720"/>
        </w:tabs>
        <w:spacing w:before="0" w:after="0" w:line="240" w:lineRule="auto"/>
        <w:ind w:left="720"/>
        <w:rPr>
          <w:rFonts w:ascii="Arial" w:hAnsi="Arial" w:cs="Arial"/>
          <w:b/>
        </w:rPr>
      </w:pPr>
      <w:r w:rsidRPr="00706005">
        <w:rPr>
          <w:rFonts w:ascii="Arial" w:hAnsi="Arial" w:cs="Arial"/>
        </w:rPr>
        <w:t>All reasonable expenses incurred by the insured at our request to assist us in the investigation or defense of the claim or “suit,” including actual loss of earnings up to $350 a day because of time off from work.</w:t>
      </w:r>
    </w:p>
    <w:p w14:paraId="5EEBA35C" w14:textId="77777777" w:rsidR="00A67E73" w:rsidRDefault="00A67E73" w:rsidP="007C07E1">
      <w:pPr>
        <w:pStyle w:val="indent3"/>
        <w:tabs>
          <w:tab w:val="clear" w:pos="360"/>
          <w:tab w:val="clear" w:pos="720"/>
        </w:tabs>
        <w:spacing w:before="0" w:after="0" w:line="240" w:lineRule="auto"/>
        <w:ind w:left="720"/>
        <w:rPr>
          <w:rFonts w:ascii="Arial" w:hAnsi="Arial" w:cs="Arial"/>
          <w:b/>
        </w:rPr>
      </w:pPr>
    </w:p>
    <w:p w14:paraId="10E6E49B" w14:textId="7FE8F900" w:rsidR="00621764" w:rsidRPr="00DD130F" w:rsidRDefault="007C07E1" w:rsidP="00AD0065">
      <w:pPr>
        <w:pStyle w:val="indent3"/>
        <w:tabs>
          <w:tab w:val="clear" w:pos="360"/>
          <w:tab w:val="clear" w:pos="720"/>
        </w:tabs>
        <w:spacing w:before="0" w:after="0" w:line="240" w:lineRule="auto"/>
        <w:ind w:left="360"/>
      </w:pPr>
      <w:del w:id="26" w:author="Gail Hennessey" w:date="2017-07-10T12:10:00Z">
        <w:r w:rsidRPr="00AD0065">
          <w:rPr>
            <w:b/>
          </w:rPr>
          <w:delText>V</w:delText>
        </w:r>
        <w:r w:rsidR="00BB11F7">
          <w:rPr>
            <w:b/>
          </w:rPr>
          <w:delText>I</w:delText>
        </w:r>
      </w:del>
      <w:ins w:id="27" w:author="Gail Hennessey" w:date="2017-07-10T12:10:00Z">
        <w:r w:rsidRPr="00AD0065">
          <w:rPr>
            <w:b/>
          </w:rPr>
          <w:t>V</w:t>
        </w:r>
      </w:ins>
      <w:r w:rsidRPr="007C07E1">
        <w:t xml:space="preserve">. </w:t>
      </w:r>
      <w:r w:rsidR="00E9072D">
        <w:t xml:space="preserve"> </w:t>
      </w:r>
      <w:r w:rsidR="00621764">
        <w:t xml:space="preserve">Subparagraph </w:t>
      </w:r>
      <w:r w:rsidR="00621764">
        <w:rPr>
          <w:b/>
        </w:rPr>
        <w:t>2.a.(1)(d)</w:t>
      </w:r>
      <w:r w:rsidR="00621764" w:rsidRPr="002E508F">
        <w:rPr>
          <w:b/>
        </w:rPr>
        <w:t xml:space="preserve"> </w:t>
      </w:r>
      <w:r w:rsidR="00621764" w:rsidRPr="0090716C">
        <w:t>of</w:t>
      </w:r>
      <w:r w:rsidR="00621764">
        <w:rPr>
          <w:b/>
        </w:rPr>
        <w:t xml:space="preserve"> SECTION II - </w:t>
      </w:r>
      <w:r w:rsidR="00621764" w:rsidRPr="002E508F">
        <w:rPr>
          <w:b/>
        </w:rPr>
        <w:t xml:space="preserve"> WHO IS AN INSURED</w:t>
      </w:r>
      <w:r w:rsidR="00621764">
        <w:rPr>
          <w:b/>
        </w:rPr>
        <w:t xml:space="preserve"> </w:t>
      </w:r>
      <w:r w:rsidR="00621764">
        <w:t>is deleted in its entirety and replaced with the following</w:t>
      </w:r>
      <w:r w:rsidR="00621764" w:rsidRPr="00DD130F">
        <w:t>:</w:t>
      </w:r>
    </w:p>
    <w:p w14:paraId="04DCBC2B" w14:textId="77777777" w:rsidR="00621764" w:rsidRDefault="00621764" w:rsidP="00621764">
      <w:pPr>
        <w:tabs>
          <w:tab w:val="left" w:pos="360"/>
        </w:tabs>
        <w:ind w:right="720"/>
        <w:jc w:val="both"/>
        <w:rPr>
          <w:rFonts w:ascii="Arial" w:hAnsi="Arial" w:cs="Arial"/>
        </w:rPr>
      </w:pPr>
      <w:r w:rsidRPr="002E508F">
        <w:rPr>
          <w:rFonts w:ascii="Arial" w:hAnsi="Arial" w:cs="Arial"/>
        </w:rPr>
        <w:tab/>
      </w:r>
    </w:p>
    <w:p w14:paraId="232B7765" w14:textId="77777777" w:rsidR="00621764" w:rsidRDefault="00621764" w:rsidP="00621764">
      <w:pPr>
        <w:tabs>
          <w:tab w:val="left" w:pos="360"/>
        </w:tabs>
        <w:ind w:left="720" w:right="720" w:hanging="360"/>
        <w:jc w:val="both"/>
        <w:rPr>
          <w:rFonts w:ascii="Arial" w:hAnsi="Arial" w:cs="Arial"/>
        </w:rPr>
      </w:pPr>
      <w:r w:rsidRPr="00561C9B">
        <w:rPr>
          <w:rFonts w:ascii="Arial" w:hAnsi="Arial" w:cs="Arial"/>
          <w:b/>
        </w:rPr>
        <w:t>(d)</w:t>
      </w:r>
      <w:r w:rsidRPr="00561C9B">
        <w:rPr>
          <w:rFonts w:ascii="Arial" w:hAnsi="Arial" w:cs="Arial"/>
        </w:rPr>
        <w:t xml:space="preserve">  Arising out of his or her providing or failing to provide professional health care services</w:t>
      </w:r>
      <w:r>
        <w:rPr>
          <w:rFonts w:ascii="Arial" w:hAnsi="Arial" w:cs="Arial"/>
        </w:rPr>
        <w:t>.</w:t>
      </w:r>
    </w:p>
    <w:p w14:paraId="559012E4" w14:textId="77777777" w:rsidR="00621764" w:rsidRDefault="00621764" w:rsidP="00621764">
      <w:pPr>
        <w:tabs>
          <w:tab w:val="left" w:pos="360"/>
        </w:tabs>
        <w:ind w:left="720" w:right="720" w:hanging="360"/>
        <w:jc w:val="both"/>
        <w:rPr>
          <w:rFonts w:ascii="Arial" w:hAnsi="Arial" w:cs="Arial"/>
        </w:rPr>
      </w:pPr>
    </w:p>
    <w:p w14:paraId="13318D52" w14:textId="77777777" w:rsidR="00621764" w:rsidRPr="002E508F" w:rsidRDefault="00621764" w:rsidP="00621764">
      <w:pPr>
        <w:tabs>
          <w:tab w:val="left" w:pos="360"/>
        </w:tabs>
        <w:ind w:left="720" w:right="720"/>
        <w:jc w:val="both"/>
        <w:rPr>
          <w:rFonts w:ascii="Arial" w:hAnsi="Arial" w:cs="Arial"/>
        </w:rPr>
      </w:pPr>
      <w:r w:rsidRPr="00561C9B">
        <w:rPr>
          <w:rFonts w:ascii="Arial" w:hAnsi="Arial" w:cs="Arial"/>
        </w:rPr>
        <w:t>However</w:t>
      </w:r>
      <w:r>
        <w:rPr>
          <w:rFonts w:ascii="Arial" w:hAnsi="Arial" w:cs="Arial"/>
        </w:rPr>
        <w:t>, your “</w:t>
      </w:r>
      <w:r w:rsidRPr="002E508F">
        <w:rPr>
          <w:rFonts w:ascii="Arial" w:hAnsi="Arial" w:cs="Arial"/>
        </w:rPr>
        <w:t>employees</w:t>
      </w:r>
      <w:r>
        <w:rPr>
          <w:rFonts w:ascii="Arial" w:hAnsi="Arial" w:cs="Arial"/>
        </w:rPr>
        <w:t>”</w:t>
      </w:r>
      <w:r w:rsidRPr="002E508F">
        <w:rPr>
          <w:rFonts w:ascii="Arial" w:hAnsi="Arial" w:cs="Arial"/>
        </w:rPr>
        <w:t xml:space="preserve"> or</w:t>
      </w:r>
      <w:r>
        <w:rPr>
          <w:rFonts w:ascii="Arial" w:hAnsi="Arial" w:cs="Arial"/>
        </w:rPr>
        <w:t xml:space="preserve"> your</w:t>
      </w:r>
      <w:r w:rsidRPr="002E508F">
        <w:rPr>
          <w:rFonts w:ascii="Arial" w:hAnsi="Arial" w:cs="Arial"/>
        </w:rPr>
        <w:t xml:space="preserve"> </w:t>
      </w:r>
      <w:r>
        <w:rPr>
          <w:rFonts w:ascii="Arial" w:hAnsi="Arial" w:cs="Arial"/>
        </w:rPr>
        <w:t>“</w:t>
      </w:r>
      <w:r w:rsidRPr="002E508F">
        <w:rPr>
          <w:rFonts w:ascii="Arial" w:hAnsi="Arial" w:cs="Arial"/>
        </w:rPr>
        <w:t>volunteer</w:t>
      </w:r>
      <w:r>
        <w:rPr>
          <w:rFonts w:ascii="Arial" w:hAnsi="Arial" w:cs="Arial"/>
        </w:rPr>
        <w:t xml:space="preserve"> workers”</w:t>
      </w:r>
      <w:r w:rsidRPr="002E508F">
        <w:rPr>
          <w:rFonts w:ascii="Arial" w:hAnsi="Arial" w:cs="Arial"/>
        </w:rPr>
        <w:t xml:space="preserve"> </w:t>
      </w:r>
      <w:r>
        <w:rPr>
          <w:rFonts w:ascii="Arial" w:hAnsi="Arial" w:cs="Arial"/>
        </w:rPr>
        <w:t xml:space="preserve">are insureds for “bodily injury” and “personal and advertising injury” </w:t>
      </w:r>
      <w:r w:rsidR="0066452A">
        <w:rPr>
          <w:rFonts w:ascii="Arial" w:hAnsi="Arial" w:cs="Arial"/>
        </w:rPr>
        <w:t xml:space="preserve">arising out of “emergency medical services” </w:t>
      </w:r>
      <w:r>
        <w:rPr>
          <w:rFonts w:ascii="Arial" w:hAnsi="Arial" w:cs="Arial"/>
        </w:rPr>
        <w:t xml:space="preserve">if such “employees” or “volunteer workers” </w:t>
      </w:r>
      <w:r w:rsidRPr="002E508F">
        <w:rPr>
          <w:rFonts w:ascii="Arial" w:hAnsi="Arial" w:cs="Arial"/>
        </w:rPr>
        <w:t xml:space="preserve">are </w:t>
      </w:r>
      <w:r>
        <w:rPr>
          <w:rFonts w:ascii="Arial" w:hAnsi="Arial" w:cs="Arial"/>
        </w:rPr>
        <w:t>duly trained and</w:t>
      </w:r>
      <w:r w:rsidR="00110A42">
        <w:rPr>
          <w:rFonts w:ascii="Arial" w:hAnsi="Arial" w:cs="Arial"/>
        </w:rPr>
        <w:t>/or</w:t>
      </w:r>
      <w:r>
        <w:rPr>
          <w:rFonts w:ascii="Arial" w:hAnsi="Arial" w:cs="Arial"/>
        </w:rPr>
        <w:t xml:space="preserve"> licensed as </w:t>
      </w:r>
      <w:r w:rsidRPr="002E508F">
        <w:rPr>
          <w:rFonts w:ascii="Arial" w:hAnsi="Arial" w:cs="Arial"/>
        </w:rPr>
        <w:t xml:space="preserve">physicians, nurses, physician assistants, paramedics, or </w:t>
      </w:r>
      <w:r>
        <w:rPr>
          <w:rFonts w:ascii="Arial" w:hAnsi="Arial" w:cs="Arial"/>
        </w:rPr>
        <w:t>emergency medical technicians.</w:t>
      </w:r>
    </w:p>
    <w:p w14:paraId="6F074A1E" w14:textId="77777777" w:rsidR="00621764" w:rsidRDefault="00621764" w:rsidP="00621764">
      <w:pPr>
        <w:tabs>
          <w:tab w:val="left" w:pos="360"/>
          <w:tab w:val="left" w:pos="720"/>
          <w:tab w:val="left" w:pos="1080"/>
        </w:tabs>
        <w:ind w:left="1080" w:right="720" w:hanging="720"/>
        <w:jc w:val="both"/>
        <w:rPr>
          <w:rFonts w:ascii="Arial" w:hAnsi="Arial" w:cs="Arial"/>
        </w:rPr>
      </w:pPr>
    </w:p>
    <w:p w14:paraId="05B35E1C" w14:textId="77777777" w:rsidR="00621764" w:rsidRDefault="00621764" w:rsidP="00621764">
      <w:pPr>
        <w:tabs>
          <w:tab w:val="left" w:pos="360"/>
        </w:tabs>
        <w:ind w:left="720" w:right="720"/>
        <w:jc w:val="both"/>
        <w:rPr>
          <w:rFonts w:ascii="Arial" w:hAnsi="Arial" w:cs="Arial"/>
          <w:lang w:val="en"/>
        </w:rPr>
      </w:pPr>
      <w:r>
        <w:rPr>
          <w:rFonts w:ascii="Arial" w:hAnsi="Arial" w:cs="Arial"/>
        </w:rPr>
        <w:t>For the purposes of this exception, “emergency medical services” means</w:t>
      </w:r>
      <w:r w:rsidRPr="00905712">
        <w:rPr>
          <w:lang w:val="en"/>
        </w:rPr>
        <w:t xml:space="preserve"> </w:t>
      </w:r>
      <w:r>
        <w:rPr>
          <w:rFonts w:ascii="Arial" w:hAnsi="Arial" w:cs="Arial"/>
          <w:lang w:val="en"/>
        </w:rPr>
        <w:t xml:space="preserve">providing first aid, </w:t>
      </w:r>
      <w:hyperlink r:id="rId8" w:tooltip="Acute (medical)" w:history="1">
        <w:r>
          <w:rPr>
            <w:rStyle w:val="Hyperlink"/>
            <w:rFonts w:ascii="Arial" w:hAnsi="Arial" w:cs="Arial"/>
            <w:color w:val="auto"/>
            <w:u w:val="none"/>
            <w:lang w:val="en"/>
          </w:rPr>
          <w:t>emergency</w:t>
        </w:r>
        <w:r w:rsidRPr="00905712">
          <w:rPr>
            <w:rStyle w:val="Hyperlink"/>
            <w:rFonts w:ascii="Arial" w:hAnsi="Arial" w:cs="Arial"/>
            <w:color w:val="auto"/>
            <w:u w:val="none"/>
            <w:lang w:val="en"/>
          </w:rPr>
          <w:t xml:space="preserve"> medical care</w:t>
        </w:r>
      </w:hyperlink>
      <w:r>
        <w:rPr>
          <w:rFonts w:ascii="Arial" w:hAnsi="Arial" w:cs="Arial"/>
          <w:lang w:val="en"/>
        </w:rPr>
        <w:t xml:space="preserve"> or basic life support</w:t>
      </w:r>
      <w:r w:rsidR="00AD0065">
        <w:rPr>
          <w:rFonts w:ascii="Arial" w:hAnsi="Arial" w:cs="Arial"/>
          <w:lang w:val="en"/>
        </w:rPr>
        <w:t>, including emergency surgical procedures,</w:t>
      </w:r>
      <w:r w:rsidR="00AD0065" w:rsidRPr="00905712">
        <w:rPr>
          <w:rFonts w:ascii="Arial" w:hAnsi="Arial" w:cs="Arial"/>
          <w:lang w:val="en"/>
        </w:rPr>
        <w:t xml:space="preserve"> </w:t>
      </w:r>
      <w:r w:rsidRPr="00905712">
        <w:rPr>
          <w:rFonts w:ascii="Arial" w:hAnsi="Arial" w:cs="Arial"/>
          <w:lang w:val="en"/>
        </w:rPr>
        <w:t xml:space="preserve">to </w:t>
      </w:r>
      <w:r>
        <w:rPr>
          <w:rFonts w:ascii="Arial" w:hAnsi="Arial" w:cs="Arial"/>
          <w:lang w:val="en"/>
        </w:rPr>
        <w:t>your customers if they suffer injury or illness on your premises</w:t>
      </w:r>
      <w:r w:rsidR="00110A42">
        <w:rPr>
          <w:rFonts w:ascii="Arial" w:hAnsi="Arial" w:cs="Arial"/>
          <w:lang w:val="en"/>
        </w:rPr>
        <w:t xml:space="preserve"> or </w:t>
      </w:r>
      <w:r w:rsidR="00110A42" w:rsidRPr="00110A42">
        <w:rPr>
          <w:rFonts w:ascii="Arial" w:hAnsi="Arial" w:cs="Arial"/>
          <w:lang w:val="en"/>
        </w:rPr>
        <w:t xml:space="preserve">adjacent premises owned by a </w:t>
      </w:r>
      <w:r w:rsidR="00110A42" w:rsidRPr="00110A42">
        <w:rPr>
          <w:rFonts w:ascii="Arial" w:hAnsi="Arial" w:cs="Arial"/>
        </w:rPr>
        <w:t xml:space="preserve">state or governmental agency or subdivision or political subdivision </w:t>
      </w:r>
      <w:r w:rsidR="00110A42">
        <w:rPr>
          <w:rFonts w:ascii="Arial" w:hAnsi="Arial" w:cs="Arial"/>
        </w:rPr>
        <w:t xml:space="preserve">that </w:t>
      </w:r>
      <w:r w:rsidR="00110A42" w:rsidRPr="00110A42">
        <w:rPr>
          <w:rFonts w:ascii="Arial" w:hAnsi="Arial" w:cs="Arial"/>
        </w:rPr>
        <w:t xml:space="preserve">has issued </w:t>
      </w:r>
      <w:r w:rsidR="00110A42">
        <w:rPr>
          <w:rFonts w:ascii="Arial" w:hAnsi="Arial" w:cs="Arial"/>
        </w:rPr>
        <w:t xml:space="preserve">you </w:t>
      </w:r>
      <w:r w:rsidR="00110A42" w:rsidRPr="00110A42">
        <w:rPr>
          <w:rFonts w:ascii="Arial" w:hAnsi="Arial" w:cs="Arial"/>
        </w:rPr>
        <w:t>a permit or authorization</w:t>
      </w:r>
      <w:r w:rsidRPr="00110A42">
        <w:rPr>
          <w:rFonts w:ascii="Arial" w:hAnsi="Arial" w:cs="Arial"/>
          <w:lang w:val="en"/>
        </w:rPr>
        <w:t xml:space="preserve">. “Emergency medical services” does not include providing </w:t>
      </w:r>
      <w:r w:rsidR="00AD0065" w:rsidRPr="00110A42">
        <w:rPr>
          <w:rFonts w:ascii="Arial" w:hAnsi="Arial" w:cs="Arial"/>
          <w:lang w:val="en"/>
        </w:rPr>
        <w:t xml:space="preserve">either non-emergency or elective surgical </w:t>
      </w:r>
      <w:r w:rsidR="0066452A" w:rsidRPr="00110A42">
        <w:rPr>
          <w:rFonts w:ascii="Arial" w:hAnsi="Arial" w:cs="Arial"/>
          <w:lang w:val="en"/>
        </w:rPr>
        <w:t xml:space="preserve">procedures </w:t>
      </w:r>
      <w:r w:rsidR="00AD0065" w:rsidRPr="00110A42">
        <w:rPr>
          <w:rFonts w:ascii="Arial" w:hAnsi="Arial" w:cs="Arial"/>
          <w:lang w:val="en"/>
        </w:rPr>
        <w:t>or any</w:t>
      </w:r>
      <w:r w:rsidRPr="00110A42">
        <w:rPr>
          <w:rFonts w:ascii="Arial" w:hAnsi="Arial" w:cs="Arial"/>
          <w:lang w:val="en"/>
        </w:rPr>
        <w:t xml:space="preserve"> non-emergency medical care.</w:t>
      </w:r>
    </w:p>
    <w:p w14:paraId="4D2DF95D" w14:textId="77777777" w:rsidR="00CD1AD3" w:rsidRPr="00CD1AD3" w:rsidRDefault="00CD1AD3" w:rsidP="00621764">
      <w:pPr>
        <w:tabs>
          <w:tab w:val="left" w:pos="360"/>
        </w:tabs>
        <w:ind w:left="720" w:right="720"/>
        <w:jc w:val="both"/>
        <w:rPr>
          <w:rFonts w:ascii="Arial" w:hAnsi="Arial" w:cs="Arial"/>
          <w:lang w:val="en"/>
        </w:rPr>
      </w:pPr>
    </w:p>
    <w:p w14:paraId="77C45087" w14:textId="27A57DAC" w:rsidR="00CD1AD3" w:rsidRPr="00CD1AD3" w:rsidRDefault="00CD1AD3" w:rsidP="00CD1AD3">
      <w:pPr>
        <w:ind w:left="360" w:hanging="360"/>
        <w:rPr>
          <w:rFonts w:ascii="Arial" w:hAnsi="Arial" w:cs="Arial"/>
          <w:bCs/>
        </w:rPr>
      </w:pPr>
      <w:del w:id="28" w:author="Gail Hennessey" w:date="2017-07-10T12:10:00Z">
        <w:r w:rsidRPr="00CD1AD3">
          <w:rPr>
            <w:rFonts w:ascii="Arial" w:hAnsi="Arial" w:cs="Arial"/>
            <w:b/>
          </w:rPr>
          <w:delText>V</w:delText>
        </w:r>
        <w:r w:rsidR="00BB11F7">
          <w:rPr>
            <w:rFonts w:ascii="Arial" w:hAnsi="Arial" w:cs="Arial"/>
            <w:b/>
          </w:rPr>
          <w:delText>I</w:delText>
        </w:r>
        <w:r w:rsidRPr="00CD1AD3">
          <w:rPr>
            <w:rFonts w:ascii="Arial" w:hAnsi="Arial" w:cs="Arial"/>
            <w:b/>
          </w:rPr>
          <w:delText>I</w:delText>
        </w:r>
      </w:del>
      <w:ins w:id="29" w:author="Gail Hennessey" w:date="2017-07-10T12:10:00Z">
        <w:r w:rsidRPr="00CD1AD3">
          <w:rPr>
            <w:rFonts w:ascii="Arial" w:hAnsi="Arial" w:cs="Arial"/>
            <w:b/>
          </w:rPr>
          <w:t>V</w:t>
        </w:r>
        <w:r w:rsidR="00BB11F7">
          <w:rPr>
            <w:rFonts w:ascii="Arial" w:hAnsi="Arial" w:cs="Arial"/>
            <w:b/>
          </w:rPr>
          <w:t>I</w:t>
        </w:r>
      </w:ins>
      <w:r w:rsidRPr="00CD1AD3">
        <w:rPr>
          <w:rFonts w:ascii="Arial" w:hAnsi="Arial" w:cs="Arial"/>
          <w:b/>
        </w:rPr>
        <w:t>.</w:t>
      </w:r>
      <w:r>
        <w:rPr>
          <w:rFonts w:ascii="Arial" w:hAnsi="Arial" w:cs="Arial"/>
        </w:rPr>
        <w:tab/>
      </w:r>
      <w:r w:rsidRPr="00CD1AD3">
        <w:rPr>
          <w:rFonts w:ascii="Arial" w:hAnsi="Arial" w:cs="Arial"/>
        </w:rPr>
        <w:t xml:space="preserve">Paragraph </w:t>
      </w:r>
      <w:r w:rsidRPr="00CD1AD3">
        <w:rPr>
          <w:rFonts w:ascii="Arial" w:hAnsi="Arial" w:cs="Arial"/>
          <w:b/>
        </w:rPr>
        <w:t xml:space="preserve">2. </w:t>
      </w:r>
      <w:r w:rsidRPr="00CD1AD3">
        <w:rPr>
          <w:rFonts w:ascii="Arial" w:hAnsi="Arial" w:cs="Arial"/>
        </w:rPr>
        <w:t xml:space="preserve">of </w:t>
      </w:r>
      <w:r w:rsidRPr="00CD1AD3">
        <w:rPr>
          <w:rFonts w:ascii="Arial" w:hAnsi="Arial" w:cs="Arial"/>
          <w:b/>
          <w:bCs/>
        </w:rPr>
        <w:t xml:space="preserve">SECTION II – WHO IS AN INSURED </w:t>
      </w:r>
      <w:r w:rsidRPr="00CD1AD3">
        <w:rPr>
          <w:rFonts w:ascii="Arial" w:hAnsi="Arial" w:cs="Arial"/>
          <w:bCs/>
        </w:rPr>
        <w:t>is amended to include the following as insureds:</w:t>
      </w:r>
    </w:p>
    <w:p w14:paraId="415252E3" w14:textId="77777777" w:rsidR="00CD1AD3" w:rsidRPr="00CD1AD3" w:rsidRDefault="00CD1AD3" w:rsidP="00CD1AD3">
      <w:pPr>
        <w:ind w:left="720" w:hanging="720"/>
        <w:rPr>
          <w:rFonts w:ascii="Arial" w:hAnsi="Arial" w:cs="Arial"/>
        </w:rPr>
      </w:pPr>
    </w:p>
    <w:p w14:paraId="0E42B472" w14:textId="77777777" w:rsidR="00CD1AD3" w:rsidRPr="00CD1AD3" w:rsidRDefault="00CD1AD3" w:rsidP="00CD1AD3">
      <w:pPr>
        <w:tabs>
          <w:tab w:val="left" w:pos="360"/>
          <w:tab w:val="left" w:pos="720"/>
          <w:tab w:val="left" w:pos="1080"/>
        </w:tabs>
        <w:ind w:left="1080" w:hanging="1080"/>
        <w:rPr>
          <w:rFonts w:ascii="Arial" w:hAnsi="Arial" w:cs="Arial"/>
        </w:rPr>
      </w:pPr>
      <w:r>
        <w:rPr>
          <w:rFonts w:ascii="Arial" w:hAnsi="Arial" w:cs="Arial"/>
          <w:b/>
          <w:bCs/>
        </w:rPr>
        <w:tab/>
      </w:r>
      <w:r w:rsidRPr="00CD1AD3">
        <w:rPr>
          <w:rFonts w:ascii="Arial" w:hAnsi="Arial" w:cs="Arial"/>
          <w:b/>
          <w:bCs/>
        </w:rPr>
        <w:t xml:space="preserve">e. </w:t>
      </w:r>
      <w:r w:rsidRPr="00CD1AD3">
        <w:rPr>
          <w:rFonts w:ascii="Arial" w:hAnsi="Arial" w:cs="Arial"/>
          <w:b/>
          <w:bCs/>
        </w:rPr>
        <w:tab/>
        <w:t>(1)</w:t>
      </w:r>
      <w:r w:rsidRPr="00CD1AD3">
        <w:rPr>
          <w:rFonts w:ascii="Arial" w:hAnsi="Arial" w:cs="Arial"/>
          <w:b/>
          <w:bCs/>
        </w:rPr>
        <w:tab/>
      </w:r>
      <w:r w:rsidRPr="00CD1AD3">
        <w:rPr>
          <w:rFonts w:ascii="Arial" w:hAnsi="Arial" w:cs="Arial"/>
        </w:rPr>
        <w:t xml:space="preserve">Any person or organization from whom you lease equipment when you and such person or organization have agreed in writing in a contract or agreement that such person or organization be added as an additional insured on your policy.  Such person or organization is an insured only with respect to their liability for “bodily injury”, “property damage” or “personal and advertising injury” caused, in whole or in part, by your maintenance, operation or use of equipment leased to you by such person or organization. </w:t>
      </w:r>
    </w:p>
    <w:p w14:paraId="3011350F" w14:textId="77777777" w:rsidR="00CD1AD3" w:rsidRPr="00CD1AD3" w:rsidRDefault="00CD1AD3" w:rsidP="00CD1AD3">
      <w:pPr>
        <w:ind w:left="360" w:hanging="360"/>
        <w:rPr>
          <w:rFonts w:ascii="Arial" w:hAnsi="Arial" w:cs="Arial"/>
        </w:rPr>
      </w:pPr>
    </w:p>
    <w:p w14:paraId="1F2D4A68" w14:textId="77777777" w:rsidR="00CD1AD3" w:rsidRPr="00CD1AD3" w:rsidRDefault="00CD1AD3" w:rsidP="00CD1AD3">
      <w:pPr>
        <w:ind w:left="1080"/>
        <w:rPr>
          <w:rFonts w:ascii="Arial" w:hAnsi="Arial" w:cs="Arial"/>
        </w:rPr>
      </w:pPr>
      <w:r w:rsidRPr="00CD1AD3">
        <w:rPr>
          <w:rFonts w:ascii="Arial" w:hAnsi="Arial" w:cs="Arial"/>
        </w:rPr>
        <w:t xml:space="preserve">A person’s or organization’s status as an additional insured under this endorsement ends when their contract or agreement with you for such leased equipment ends.  </w:t>
      </w:r>
    </w:p>
    <w:p w14:paraId="278C35F9" w14:textId="77777777" w:rsidR="00CD1AD3" w:rsidRPr="00CD1AD3" w:rsidRDefault="00CD1AD3" w:rsidP="00CD1AD3">
      <w:pPr>
        <w:ind w:left="720" w:hanging="360"/>
        <w:rPr>
          <w:rFonts w:ascii="Arial" w:hAnsi="Arial" w:cs="Arial"/>
        </w:rPr>
      </w:pPr>
    </w:p>
    <w:p w14:paraId="48FF6228" w14:textId="77777777" w:rsidR="00CD1AD3" w:rsidRPr="00CD1AD3" w:rsidRDefault="00CD1AD3" w:rsidP="00CD1AD3">
      <w:pPr>
        <w:tabs>
          <w:tab w:val="left" w:pos="360"/>
          <w:tab w:val="left" w:pos="720"/>
          <w:tab w:val="left" w:pos="1080"/>
        </w:tabs>
        <w:ind w:left="1080" w:hanging="144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this insurance does not apply to any “occurrence” which takes place after the equipment lease expires.</w:t>
      </w:r>
    </w:p>
    <w:p w14:paraId="08656410" w14:textId="77777777" w:rsidR="00CD1AD3" w:rsidRPr="00CD1AD3" w:rsidRDefault="00CD1AD3" w:rsidP="00CD1AD3">
      <w:pPr>
        <w:rPr>
          <w:rFonts w:ascii="Arial" w:hAnsi="Arial" w:cs="Arial"/>
          <w:b/>
          <w:bCs/>
        </w:rPr>
      </w:pPr>
    </w:p>
    <w:p w14:paraId="34BC70E3" w14:textId="77777777" w:rsidR="00CD1AD3" w:rsidRPr="00CD1AD3" w:rsidRDefault="00CD1AD3" w:rsidP="00CD1AD3">
      <w:pPr>
        <w:tabs>
          <w:tab w:val="left" w:pos="360"/>
        </w:tabs>
        <w:rPr>
          <w:rFonts w:ascii="Arial" w:hAnsi="Arial" w:cs="Arial"/>
        </w:rPr>
      </w:pPr>
      <w:r>
        <w:rPr>
          <w:rFonts w:ascii="Arial" w:hAnsi="Arial" w:cs="Arial"/>
          <w:b/>
          <w:bCs/>
        </w:rPr>
        <w:lastRenderedPageBreak/>
        <w:tab/>
      </w:r>
      <w:r w:rsidRPr="00CD1AD3">
        <w:rPr>
          <w:rFonts w:ascii="Arial" w:hAnsi="Arial" w:cs="Arial"/>
          <w:b/>
          <w:bCs/>
        </w:rPr>
        <w:t xml:space="preserve">f. </w:t>
      </w:r>
      <w:r w:rsidRPr="00CD1AD3">
        <w:rPr>
          <w:rFonts w:ascii="Arial" w:hAnsi="Arial" w:cs="Arial"/>
          <w:b/>
          <w:bCs/>
        </w:rPr>
        <w:tab/>
      </w:r>
      <w:r w:rsidRPr="00CD1AD3">
        <w:rPr>
          <w:rFonts w:ascii="Arial" w:hAnsi="Arial" w:cs="Arial"/>
        </w:rPr>
        <w:t>Any person or organization from whom you lease a premises when you and such person or</w:t>
      </w:r>
    </w:p>
    <w:p w14:paraId="3C437B59" w14:textId="77777777" w:rsidR="00CD1AD3" w:rsidRPr="00CD1AD3" w:rsidRDefault="00CD1AD3" w:rsidP="00CD1AD3">
      <w:pPr>
        <w:tabs>
          <w:tab w:val="left" w:pos="360"/>
        </w:tabs>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Such person or organization is an insured only with respect to liability arising out of your ownership, maintenance or use of that part of the premises leased to you, subject to the following additional exclusions:</w:t>
      </w:r>
    </w:p>
    <w:p w14:paraId="03DFD8BB" w14:textId="77777777" w:rsidR="00CD1AD3" w:rsidRPr="00CD1AD3" w:rsidRDefault="00CD1AD3" w:rsidP="00CD1AD3">
      <w:pPr>
        <w:rPr>
          <w:rFonts w:ascii="Arial" w:hAnsi="Arial" w:cs="Arial"/>
        </w:rPr>
      </w:pPr>
    </w:p>
    <w:p w14:paraId="3D8A37C7" w14:textId="77777777" w:rsidR="00CD1AD3" w:rsidRPr="00CD1AD3" w:rsidRDefault="00CD1AD3" w:rsidP="00CD1AD3">
      <w:pPr>
        <w:ind w:firstLine="720"/>
        <w:rPr>
          <w:rFonts w:ascii="Arial" w:hAnsi="Arial" w:cs="Arial"/>
        </w:rPr>
      </w:pPr>
      <w:r w:rsidRPr="00CD1AD3">
        <w:rPr>
          <w:rFonts w:ascii="Arial" w:hAnsi="Arial" w:cs="Arial"/>
        </w:rPr>
        <w:t>This insurance does not apply to:</w:t>
      </w:r>
    </w:p>
    <w:p w14:paraId="7A8AAFD2" w14:textId="77777777" w:rsidR="00CD1AD3" w:rsidRPr="00CD1AD3" w:rsidRDefault="00CD1AD3" w:rsidP="00CD1AD3">
      <w:pPr>
        <w:ind w:firstLine="720"/>
        <w:rPr>
          <w:rFonts w:ascii="Arial" w:hAnsi="Arial" w:cs="Arial"/>
          <w:b/>
          <w:bCs/>
        </w:rPr>
      </w:pPr>
    </w:p>
    <w:p w14:paraId="35880606" w14:textId="77777777"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Any “occurrence” which takes place after you cease to be a tenant in that premises;</w:t>
      </w:r>
    </w:p>
    <w:p w14:paraId="3E5BDBE3" w14:textId="77777777" w:rsidR="00CD1AD3" w:rsidRPr="00CD1AD3" w:rsidRDefault="00CD1AD3" w:rsidP="00CD1AD3">
      <w:pPr>
        <w:rPr>
          <w:rFonts w:ascii="Arial" w:hAnsi="Arial" w:cs="Arial"/>
          <w:b/>
          <w:bCs/>
        </w:rPr>
      </w:pPr>
    </w:p>
    <w:p w14:paraId="650F66C8" w14:textId="77777777" w:rsidR="00CD1AD3" w:rsidRPr="00CD1AD3" w:rsidRDefault="00CD1AD3" w:rsidP="00CD1AD3">
      <w:pPr>
        <w:tabs>
          <w:tab w:val="left" w:pos="720"/>
        </w:tabs>
        <w:ind w:left="1080" w:hanging="72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Structural alterations, new construction or demolition operations performed by or on behalf of such person or organization.</w:t>
      </w:r>
    </w:p>
    <w:p w14:paraId="1AE70643" w14:textId="77777777" w:rsidR="00CD1AD3" w:rsidRPr="00CD1AD3" w:rsidRDefault="00CD1AD3" w:rsidP="00CD1AD3">
      <w:pPr>
        <w:rPr>
          <w:rFonts w:ascii="Arial" w:hAnsi="Arial" w:cs="Arial"/>
          <w:b/>
          <w:bCs/>
        </w:rPr>
      </w:pPr>
    </w:p>
    <w:p w14:paraId="2BE7F8A1" w14:textId="77777777" w:rsidR="00CD1AD3" w:rsidRPr="00CD1AD3" w:rsidRDefault="00CD1AD3" w:rsidP="00CD1AD3">
      <w:pPr>
        <w:tabs>
          <w:tab w:val="left" w:pos="360"/>
        </w:tabs>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Any person or organization (referred to below as vendor) with whom you and such person or</w:t>
      </w:r>
    </w:p>
    <w:p w14:paraId="7D3A0C7B" w14:textId="77777777" w:rsidR="00CD1AD3" w:rsidRPr="00CD1AD3" w:rsidRDefault="00CD1AD3" w:rsidP="00CD1AD3">
      <w:pPr>
        <w:ind w:left="720"/>
        <w:rPr>
          <w:rFonts w:ascii="Arial" w:hAnsi="Arial" w:cs="Arial"/>
        </w:rPr>
      </w:pPr>
      <w:r w:rsidRPr="00CD1AD3">
        <w:rPr>
          <w:rFonts w:ascii="Arial" w:hAnsi="Arial" w:cs="Arial"/>
        </w:rPr>
        <w:t>organization have agreed in writing in a contract or agreement that such person or organization be added as an additional insured on your policy, but only with respect to “bodily injury” or “property damage” arising out of “your products” which are distributed or sold in the regular course of the vendor’s business, subject to the following additional exclusions:</w:t>
      </w:r>
    </w:p>
    <w:p w14:paraId="36FDBC47" w14:textId="77777777" w:rsidR="00CD1AD3" w:rsidRPr="00CD1AD3" w:rsidRDefault="00CD1AD3" w:rsidP="00CD1AD3">
      <w:pPr>
        <w:ind w:left="360"/>
        <w:rPr>
          <w:rFonts w:ascii="Arial" w:hAnsi="Arial" w:cs="Arial"/>
        </w:rPr>
      </w:pPr>
    </w:p>
    <w:p w14:paraId="3F2CB15B" w14:textId="77777777" w:rsidR="00CD1AD3" w:rsidRPr="00CD1AD3" w:rsidRDefault="00CD1AD3" w:rsidP="00CD1AD3">
      <w:pPr>
        <w:tabs>
          <w:tab w:val="left" w:pos="1080"/>
        </w:tabs>
        <w:ind w:firstLine="720"/>
        <w:rPr>
          <w:rFonts w:ascii="Arial" w:hAnsi="Arial" w:cs="Arial"/>
        </w:rPr>
      </w:pPr>
      <w:r w:rsidRPr="00CD1AD3">
        <w:rPr>
          <w:rFonts w:ascii="Arial" w:hAnsi="Arial" w:cs="Arial"/>
          <w:b/>
        </w:rPr>
        <w:t>(1)</w:t>
      </w:r>
      <w:r w:rsidRPr="00CD1AD3">
        <w:rPr>
          <w:rFonts w:ascii="Arial" w:hAnsi="Arial" w:cs="Arial"/>
          <w:b/>
        </w:rPr>
        <w:tab/>
      </w:r>
      <w:r w:rsidRPr="00CD1AD3">
        <w:rPr>
          <w:rFonts w:ascii="Arial" w:hAnsi="Arial" w:cs="Arial"/>
        </w:rPr>
        <w:t>The insurance afforded the vendor does not apply to:</w:t>
      </w:r>
    </w:p>
    <w:p w14:paraId="309CC76D" w14:textId="77777777" w:rsidR="00CD1AD3" w:rsidRPr="00CD1AD3" w:rsidRDefault="00CD1AD3" w:rsidP="00CD1AD3">
      <w:pPr>
        <w:ind w:firstLine="360"/>
        <w:rPr>
          <w:rFonts w:ascii="Arial" w:hAnsi="Arial" w:cs="Arial"/>
        </w:rPr>
      </w:pPr>
    </w:p>
    <w:p w14:paraId="099B727F" w14:textId="77777777" w:rsidR="00CD1AD3" w:rsidRPr="00CD1AD3" w:rsidRDefault="00CD1AD3" w:rsidP="00CD1AD3">
      <w:pPr>
        <w:tabs>
          <w:tab w:val="left" w:pos="720"/>
          <w:tab w:val="left" w:pos="1080"/>
        </w:tabs>
        <w:ind w:left="144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or “property damage” for which the vendor is obligated to pay damages by reason of the assumption of liability in a contract or agreement. This exclusion does not apply to liability for damages that the vendor would have in the absence of the contract or agreement;</w:t>
      </w:r>
    </w:p>
    <w:p w14:paraId="2B843A12" w14:textId="77777777" w:rsidR="00CD1AD3" w:rsidRPr="00CD1AD3" w:rsidRDefault="00CD1AD3" w:rsidP="00CD1AD3">
      <w:pPr>
        <w:ind w:firstLine="720"/>
        <w:rPr>
          <w:rFonts w:ascii="Arial" w:hAnsi="Arial" w:cs="Arial"/>
        </w:rPr>
      </w:pPr>
    </w:p>
    <w:p w14:paraId="0AB48668" w14:textId="77777777"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Any express warranty unauthorized by you;</w:t>
      </w:r>
    </w:p>
    <w:p w14:paraId="4A94EA4B" w14:textId="77777777" w:rsidR="00CD1AD3" w:rsidRPr="00CD1AD3" w:rsidRDefault="00CD1AD3" w:rsidP="00CD1AD3">
      <w:pPr>
        <w:ind w:firstLine="360"/>
        <w:rPr>
          <w:rFonts w:ascii="Arial" w:hAnsi="Arial" w:cs="Arial"/>
          <w:b/>
          <w:bCs/>
        </w:rPr>
      </w:pPr>
    </w:p>
    <w:p w14:paraId="4DED2705" w14:textId="77777777"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(c)</w:t>
      </w:r>
      <w:r w:rsidRPr="00CD1AD3">
        <w:rPr>
          <w:rFonts w:ascii="Arial" w:hAnsi="Arial" w:cs="Arial"/>
          <w:b/>
          <w:bCs/>
        </w:rPr>
        <w:tab/>
      </w:r>
      <w:r w:rsidRPr="00CD1AD3">
        <w:rPr>
          <w:rFonts w:ascii="Arial" w:hAnsi="Arial" w:cs="Arial"/>
        </w:rPr>
        <w:t>Any physical or chemical change in the product made intentionally by the vendor;</w:t>
      </w:r>
    </w:p>
    <w:p w14:paraId="1DFEDA9D" w14:textId="77777777" w:rsidR="00CD1AD3" w:rsidRPr="00CD1AD3" w:rsidRDefault="00CD1AD3" w:rsidP="00CD1AD3">
      <w:pPr>
        <w:rPr>
          <w:rFonts w:ascii="Arial" w:hAnsi="Arial" w:cs="Arial"/>
          <w:b/>
          <w:bCs/>
        </w:rPr>
      </w:pPr>
    </w:p>
    <w:p w14:paraId="55156CCF"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(d)</w:t>
      </w:r>
      <w:r w:rsidRPr="00CD1AD3">
        <w:rPr>
          <w:rFonts w:ascii="Arial" w:hAnsi="Arial" w:cs="Arial"/>
          <w:b/>
          <w:bCs/>
        </w:rPr>
        <w:tab/>
      </w:r>
      <w:r w:rsidRPr="00CD1AD3">
        <w:rPr>
          <w:rFonts w:ascii="Arial" w:hAnsi="Arial" w:cs="Arial"/>
        </w:rPr>
        <w:t>Repackaging, unless unpacked solely for the purpose of inspection, demonstration, testing or the substitution of parts under instructions from the manufacturer, and then repackaged in the original container;</w:t>
      </w:r>
    </w:p>
    <w:p w14:paraId="31FC2EBF" w14:textId="77777777" w:rsidR="00CD1AD3" w:rsidRPr="00CD1AD3" w:rsidRDefault="00CD1AD3" w:rsidP="00CD1AD3">
      <w:pPr>
        <w:rPr>
          <w:rFonts w:ascii="Arial" w:hAnsi="Arial" w:cs="Arial"/>
          <w:b/>
          <w:bCs/>
        </w:rPr>
      </w:pPr>
    </w:p>
    <w:p w14:paraId="329A1E4B"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(e)</w:t>
      </w:r>
      <w:r w:rsidRPr="00CD1AD3">
        <w:rPr>
          <w:rFonts w:ascii="Arial" w:hAnsi="Arial" w:cs="Arial"/>
          <w:b/>
          <w:bCs/>
        </w:rPr>
        <w:tab/>
      </w:r>
      <w:r w:rsidRPr="00CD1AD3">
        <w:rPr>
          <w:rFonts w:ascii="Arial" w:hAnsi="Arial" w:cs="Arial"/>
        </w:rPr>
        <w:t>Any failure to make such inspections, adjustments, tests or servicing as the vendor has agreed to make or normally undertakes to make in the usual course of business, in connection with the distribution or sale of the products;</w:t>
      </w:r>
    </w:p>
    <w:p w14:paraId="5D88F2F8" w14:textId="77777777" w:rsidR="00CD1AD3" w:rsidRPr="00CD1AD3" w:rsidRDefault="00CD1AD3" w:rsidP="00CD1AD3">
      <w:pPr>
        <w:ind w:firstLine="720"/>
        <w:rPr>
          <w:rFonts w:ascii="Arial" w:hAnsi="Arial" w:cs="Arial"/>
        </w:rPr>
      </w:pPr>
    </w:p>
    <w:p w14:paraId="69DDF81F"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(f)</w:t>
      </w:r>
      <w:r w:rsidRPr="00CD1AD3">
        <w:rPr>
          <w:rFonts w:ascii="Arial" w:hAnsi="Arial" w:cs="Arial"/>
          <w:b/>
          <w:bCs/>
        </w:rPr>
        <w:tab/>
      </w:r>
      <w:r w:rsidRPr="00CD1AD3">
        <w:rPr>
          <w:rFonts w:ascii="Arial" w:hAnsi="Arial" w:cs="Arial"/>
        </w:rPr>
        <w:t>Demonstration, installation, servicing or repair operations, except such operations performed at the vendor’s premises in connection with the sale of the product;</w:t>
      </w:r>
    </w:p>
    <w:p w14:paraId="0384A9E9" w14:textId="77777777" w:rsidR="00CD1AD3" w:rsidRPr="00CD1AD3" w:rsidRDefault="00CD1AD3" w:rsidP="00CD1AD3">
      <w:pPr>
        <w:rPr>
          <w:rFonts w:ascii="Arial" w:hAnsi="Arial" w:cs="Arial"/>
          <w:b/>
          <w:bCs/>
        </w:rPr>
      </w:pPr>
    </w:p>
    <w:p w14:paraId="137711A9"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(g)</w:t>
      </w:r>
      <w:r w:rsidRPr="00CD1AD3">
        <w:rPr>
          <w:rFonts w:ascii="Arial" w:hAnsi="Arial" w:cs="Arial"/>
          <w:b/>
          <w:bCs/>
        </w:rPr>
        <w:tab/>
      </w:r>
      <w:r w:rsidRPr="00CD1AD3">
        <w:rPr>
          <w:rFonts w:ascii="Arial" w:hAnsi="Arial" w:cs="Arial"/>
        </w:rPr>
        <w:t>Products which, after distribution or sale by you, have been labeled or relabeled or used as a container, part or ingredient of any other thing or substance by or for the vendor; or</w:t>
      </w:r>
    </w:p>
    <w:p w14:paraId="59ED34D8" w14:textId="77777777" w:rsidR="00CD1AD3" w:rsidRPr="00CD1AD3" w:rsidRDefault="00CD1AD3" w:rsidP="00CD1AD3">
      <w:pPr>
        <w:rPr>
          <w:rFonts w:ascii="Arial" w:hAnsi="Arial" w:cs="Arial"/>
          <w:b/>
          <w:bCs/>
        </w:rPr>
      </w:pPr>
    </w:p>
    <w:p w14:paraId="7C112200"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(h)</w:t>
      </w:r>
      <w:r w:rsidRPr="00CD1AD3">
        <w:rPr>
          <w:rFonts w:ascii="Arial" w:hAnsi="Arial" w:cs="Arial"/>
          <w:b/>
          <w:bCs/>
        </w:rPr>
        <w:tab/>
      </w:r>
      <w:r w:rsidRPr="00CD1AD3">
        <w:rPr>
          <w:rFonts w:ascii="Arial" w:hAnsi="Arial" w:cs="Arial"/>
        </w:rPr>
        <w:t>“Bodily injury” or “property damage” arising out of the sole negligence of the vendor for its own acts or omissions or those of its employees or anyone else acting on its behalf.  However, this exclusion does not apply to:</w:t>
      </w:r>
    </w:p>
    <w:p w14:paraId="38524A8B" w14:textId="77777777" w:rsidR="00CD1AD3" w:rsidRPr="00CD1AD3" w:rsidRDefault="00CD1AD3" w:rsidP="00CD1AD3">
      <w:pPr>
        <w:rPr>
          <w:rFonts w:ascii="Arial" w:hAnsi="Arial" w:cs="Arial"/>
          <w:b/>
          <w:bCs/>
        </w:rPr>
      </w:pPr>
    </w:p>
    <w:p w14:paraId="48028997" w14:textId="77777777" w:rsidR="00CD1AD3" w:rsidRPr="00CD1AD3" w:rsidRDefault="00CD1AD3" w:rsidP="00CD1AD3">
      <w:pPr>
        <w:tabs>
          <w:tab w:val="left" w:pos="1080"/>
          <w:tab w:val="left" w:pos="144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w:t>
      </w:r>
      <w:r w:rsidRPr="00CD1AD3">
        <w:rPr>
          <w:rFonts w:ascii="Arial" w:hAnsi="Arial" w:cs="Arial"/>
          <w:b/>
          <w:bCs/>
        </w:rPr>
        <w:tab/>
      </w:r>
      <w:r w:rsidRPr="00CD1AD3">
        <w:rPr>
          <w:rFonts w:ascii="Arial" w:hAnsi="Arial" w:cs="Arial"/>
        </w:rPr>
        <w:t xml:space="preserve">The exceptions contained in Sub-paragraphs </w:t>
      </w:r>
      <w:r w:rsidRPr="00CD1AD3">
        <w:rPr>
          <w:rFonts w:ascii="Arial" w:hAnsi="Arial" w:cs="Arial"/>
          <w:b/>
        </w:rPr>
        <w:t>g.(1)(d)</w:t>
      </w:r>
      <w:r w:rsidRPr="00CD1AD3">
        <w:rPr>
          <w:rFonts w:ascii="Arial" w:hAnsi="Arial" w:cs="Arial"/>
        </w:rPr>
        <w:t xml:space="preserve"> or </w:t>
      </w:r>
      <w:r w:rsidRPr="00CD1AD3">
        <w:rPr>
          <w:rFonts w:ascii="Arial" w:hAnsi="Arial" w:cs="Arial"/>
          <w:b/>
        </w:rPr>
        <w:t>g.(1)(f)</w:t>
      </w:r>
      <w:r w:rsidRPr="00CD1AD3">
        <w:rPr>
          <w:rFonts w:ascii="Arial" w:hAnsi="Arial" w:cs="Arial"/>
        </w:rPr>
        <w:t>; or</w:t>
      </w:r>
    </w:p>
    <w:p w14:paraId="2465508E" w14:textId="77777777" w:rsidR="00CD1AD3" w:rsidRPr="00CD1AD3" w:rsidRDefault="00CD1AD3" w:rsidP="00CD1AD3">
      <w:pPr>
        <w:rPr>
          <w:rFonts w:ascii="Arial" w:hAnsi="Arial" w:cs="Arial"/>
          <w:b/>
          <w:bCs/>
        </w:rPr>
      </w:pPr>
    </w:p>
    <w:p w14:paraId="5DD0243C" w14:textId="77777777"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Such inspections, adjustments, tests or servicing as the vendor has agreed to make or normally undertakes to make in the usual course of business, in connection with the distribution or sale of the products.</w:t>
      </w:r>
    </w:p>
    <w:p w14:paraId="150B0B09" w14:textId="77777777" w:rsidR="00CD1AD3" w:rsidRPr="00CD1AD3" w:rsidRDefault="00CD1AD3" w:rsidP="00CD1AD3">
      <w:pPr>
        <w:rPr>
          <w:rFonts w:ascii="Arial" w:hAnsi="Arial" w:cs="Arial"/>
        </w:rPr>
      </w:pPr>
    </w:p>
    <w:p w14:paraId="63B307B3" w14:textId="77777777" w:rsidR="00CD1AD3" w:rsidRPr="00CD1AD3" w:rsidRDefault="00CD1AD3" w:rsidP="00CD1AD3">
      <w:pPr>
        <w:tabs>
          <w:tab w:val="left" w:pos="360"/>
          <w:tab w:val="left" w:pos="720"/>
          <w:tab w:val="left" w:pos="1080"/>
        </w:tabs>
        <w:ind w:left="1080" w:hanging="1080"/>
        <w:rPr>
          <w:rFonts w:ascii="Arial" w:hAnsi="Arial" w:cs="Arial"/>
        </w:rPr>
      </w:pPr>
      <w:r w:rsidRPr="00CD1AD3">
        <w:rPr>
          <w:rFonts w:ascii="Arial" w:hAnsi="Arial" w:cs="Arial"/>
        </w:rPr>
        <w:tab/>
      </w:r>
      <w:r>
        <w:rPr>
          <w:rFonts w:ascii="Arial" w:hAnsi="Arial" w:cs="Arial"/>
        </w:rPr>
        <w:tab/>
      </w:r>
      <w:r w:rsidRPr="00CD1AD3">
        <w:rPr>
          <w:rFonts w:ascii="Arial" w:hAnsi="Arial" w:cs="Arial"/>
          <w:b/>
        </w:rPr>
        <w:t>(2)</w:t>
      </w:r>
      <w:r w:rsidRPr="00CD1AD3">
        <w:rPr>
          <w:rFonts w:ascii="Arial" w:hAnsi="Arial" w:cs="Arial"/>
          <w:b/>
        </w:rPr>
        <w:tab/>
      </w:r>
      <w:r w:rsidRPr="00CD1AD3">
        <w:rPr>
          <w:rFonts w:ascii="Arial" w:hAnsi="Arial" w:cs="Arial"/>
        </w:rPr>
        <w:t>This insurance does not apply to any insured person or organization, from whom you have acquired such products, or any ingredient, part or container, entering into, accompanying or containing such products.</w:t>
      </w:r>
    </w:p>
    <w:p w14:paraId="663B370A" w14:textId="77777777" w:rsidR="00CD1AD3" w:rsidRPr="00CD1AD3" w:rsidRDefault="00CD1AD3" w:rsidP="00CD1AD3">
      <w:pPr>
        <w:rPr>
          <w:rFonts w:ascii="Arial" w:hAnsi="Arial" w:cs="Arial"/>
        </w:rPr>
      </w:pPr>
    </w:p>
    <w:p w14:paraId="08BB72BF" w14:textId="77777777" w:rsidR="00CD1AD3" w:rsidRPr="00CD1AD3" w:rsidRDefault="00CD1AD3" w:rsidP="00CD1AD3">
      <w:pPr>
        <w:tabs>
          <w:tab w:val="left" w:pos="360"/>
          <w:tab w:val="left" w:pos="720"/>
        </w:tabs>
        <w:ind w:left="1080" w:hanging="720"/>
        <w:rPr>
          <w:rFonts w:ascii="Arial" w:hAnsi="Arial" w:cs="Arial"/>
        </w:rPr>
      </w:pPr>
      <w:r w:rsidRPr="00CD1AD3">
        <w:rPr>
          <w:rFonts w:ascii="Arial" w:hAnsi="Arial" w:cs="Arial"/>
          <w:b/>
          <w:bCs/>
        </w:rPr>
        <w:lastRenderedPageBreak/>
        <w:t>h.</w:t>
      </w:r>
      <w:r w:rsidRPr="00CD1AD3">
        <w:rPr>
          <w:rFonts w:ascii="Arial" w:hAnsi="Arial" w:cs="Arial"/>
          <w:b/>
          <w:bCs/>
        </w:rPr>
        <w:tab/>
        <w:t>(1)</w:t>
      </w:r>
      <w:r w:rsidRPr="00CD1AD3">
        <w:rPr>
          <w:rFonts w:ascii="Arial" w:hAnsi="Arial" w:cs="Arial"/>
          <w:b/>
          <w:bCs/>
        </w:rPr>
        <w:tab/>
      </w:r>
      <w:r w:rsidRPr="00CD1AD3">
        <w:rPr>
          <w:rFonts w:ascii="Arial" w:hAnsi="Arial" w:cs="Arial"/>
        </w:rPr>
        <w:t>Any person or organization for whom you are performing operations when you and such person or organization have agreed in writing in a contract or agreement that such person or organization be added as an additional insured on your policy. Such person or organization is an additional insured only with respect to liability for “bodily injury”, “property damage” or “personal and advertising injury” caused, in whole or in part, by:</w:t>
      </w:r>
    </w:p>
    <w:p w14:paraId="1A2DC362" w14:textId="77777777" w:rsidR="00CD1AD3" w:rsidRPr="00CD1AD3" w:rsidRDefault="00CD1AD3" w:rsidP="00CD1AD3">
      <w:pPr>
        <w:rPr>
          <w:rFonts w:ascii="Arial" w:hAnsi="Arial" w:cs="Arial"/>
          <w:b/>
          <w:bCs/>
        </w:rPr>
      </w:pPr>
    </w:p>
    <w:p w14:paraId="68AD50B4" w14:textId="77777777"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Your acts or omissions; or</w:t>
      </w:r>
    </w:p>
    <w:p w14:paraId="5BFDFBE1" w14:textId="77777777" w:rsidR="00CD1AD3" w:rsidRPr="00CD1AD3" w:rsidRDefault="00CD1AD3" w:rsidP="00CD1AD3">
      <w:pPr>
        <w:rPr>
          <w:rFonts w:ascii="Arial" w:hAnsi="Arial" w:cs="Arial"/>
          <w:b/>
          <w:bCs/>
        </w:rPr>
      </w:pPr>
    </w:p>
    <w:p w14:paraId="39B4D58F" w14:textId="77777777"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The acts or omissions of those acting on your behalf;</w:t>
      </w:r>
    </w:p>
    <w:p w14:paraId="69719B39" w14:textId="77777777" w:rsidR="00CD1AD3" w:rsidRPr="00CD1AD3" w:rsidRDefault="00CD1AD3" w:rsidP="00CD1AD3">
      <w:pPr>
        <w:ind w:firstLine="360"/>
        <w:rPr>
          <w:rFonts w:ascii="Arial" w:hAnsi="Arial" w:cs="Arial"/>
        </w:rPr>
      </w:pPr>
    </w:p>
    <w:p w14:paraId="465CD676" w14:textId="77777777" w:rsidR="00CD1AD3" w:rsidRPr="00CD1AD3" w:rsidRDefault="00CD1AD3" w:rsidP="00CD1AD3">
      <w:pPr>
        <w:ind w:left="720" w:firstLine="360"/>
        <w:rPr>
          <w:rFonts w:ascii="Arial" w:hAnsi="Arial" w:cs="Arial"/>
        </w:rPr>
      </w:pPr>
      <w:r w:rsidRPr="00CD1AD3">
        <w:rPr>
          <w:rFonts w:ascii="Arial" w:hAnsi="Arial" w:cs="Arial"/>
        </w:rPr>
        <w:t>In the performance of your ongoing operations for the additional insured.</w:t>
      </w:r>
    </w:p>
    <w:p w14:paraId="729C5743" w14:textId="77777777" w:rsidR="00CD1AD3" w:rsidRPr="00CD1AD3" w:rsidRDefault="00CD1AD3" w:rsidP="00CD1AD3">
      <w:pPr>
        <w:rPr>
          <w:rFonts w:ascii="Arial" w:hAnsi="Arial" w:cs="Arial"/>
        </w:rPr>
      </w:pPr>
    </w:p>
    <w:p w14:paraId="72CCA2D8" w14:textId="77777777" w:rsidR="00CD1AD3" w:rsidRPr="00CD1AD3" w:rsidRDefault="00CD1AD3" w:rsidP="00CD1AD3">
      <w:pPr>
        <w:ind w:left="1080"/>
        <w:rPr>
          <w:rFonts w:ascii="Arial" w:hAnsi="Arial" w:cs="Arial"/>
        </w:rPr>
      </w:pPr>
      <w:r w:rsidRPr="00CD1AD3">
        <w:rPr>
          <w:rFonts w:ascii="Arial" w:hAnsi="Arial" w:cs="Arial"/>
        </w:rPr>
        <w:t>A person’s or organization’s status as an additional insured under this endorsement ends when your operations for that additional insured are completed.</w:t>
      </w:r>
    </w:p>
    <w:p w14:paraId="2F901BE6" w14:textId="77777777" w:rsidR="00CD1AD3" w:rsidRPr="00CD1AD3" w:rsidRDefault="00CD1AD3" w:rsidP="00CD1AD3">
      <w:pPr>
        <w:rPr>
          <w:rFonts w:ascii="Arial" w:hAnsi="Arial" w:cs="Arial"/>
        </w:rPr>
      </w:pPr>
    </w:p>
    <w:p w14:paraId="468B21E4" w14:textId="77777777" w:rsidR="00CD1AD3" w:rsidRPr="00CD1AD3" w:rsidRDefault="00CD1AD3" w:rsidP="00CD1AD3">
      <w:pPr>
        <w:tabs>
          <w:tab w:val="left" w:pos="1080"/>
        </w:tabs>
        <w:ind w:firstLine="720"/>
        <w:rPr>
          <w:rFonts w:ascii="Arial" w:hAnsi="Arial" w:cs="Arial"/>
        </w:rPr>
      </w:pPr>
      <w:r w:rsidRPr="00CD1AD3">
        <w:rPr>
          <w:rFonts w:ascii="Arial" w:hAnsi="Arial" w:cs="Arial"/>
          <w:b/>
        </w:rPr>
        <w:t>(2)</w:t>
      </w:r>
      <w:r w:rsidRPr="00CD1AD3">
        <w:rPr>
          <w:rFonts w:ascii="Arial" w:hAnsi="Arial" w:cs="Arial"/>
          <w:b/>
        </w:rPr>
        <w:tab/>
      </w:r>
      <w:r w:rsidRPr="00CD1AD3">
        <w:rPr>
          <w:rFonts w:ascii="Arial" w:hAnsi="Arial" w:cs="Arial"/>
        </w:rPr>
        <w:t>With respect to the insurance afforded these additional insureds, the following additional</w:t>
      </w:r>
    </w:p>
    <w:p w14:paraId="62A011C6" w14:textId="77777777" w:rsidR="00CD1AD3" w:rsidRPr="00CD1AD3" w:rsidRDefault="00CD1AD3" w:rsidP="00CD1AD3">
      <w:pPr>
        <w:tabs>
          <w:tab w:val="left" w:pos="1080"/>
        </w:tabs>
        <w:ind w:firstLine="720"/>
        <w:rPr>
          <w:rFonts w:ascii="Arial" w:hAnsi="Arial" w:cs="Arial"/>
        </w:rPr>
      </w:pPr>
      <w:r>
        <w:rPr>
          <w:rFonts w:ascii="Arial" w:hAnsi="Arial" w:cs="Arial"/>
        </w:rPr>
        <w:tab/>
      </w:r>
      <w:r w:rsidRPr="00CD1AD3">
        <w:rPr>
          <w:rFonts w:ascii="Arial" w:hAnsi="Arial" w:cs="Arial"/>
        </w:rPr>
        <w:t>exclusions applies:</w:t>
      </w:r>
    </w:p>
    <w:p w14:paraId="31D6D2FD" w14:textId="77777777" w:rsidR="00CD1AD3" w:rsidRPr="00CD1AD3" w:rsidRDefault="00CD1AD3" w:rsidP="00CD1AD3">
      <w:pPr>
        <w:rPr>
          <w:rFonts w:ascii="Arial" w:hAnsi="Arial" w:cs="Arial"/>
        </w:rPr>
      </w:pPr>
    </w:p>
    <w:p w14:paraId="196909A1" w14:textId="77777777" w:rsidR="00CD1AD3" w:rsidRPr="00CD1AD3" w:rsidRDefault="00CD1AD3" w:rsidP="00CD1AD3">
      <w:pPr>
        <w:ind w:left="360" w:firstLine="720"/>
        <w:rPr>
          <w:rFonts w:ascii="Arial" w:hAnsi="Arial" w:cs="Arial"/>
        </w:rPr>
      </w:pPr>
      <w:r w:rsidRPr="00CD1AD3">
        <w:rPr>
          <w:rFonts w:ascii="Arial" w:hAnsi="Arial" w:cs="Arial"/>
        </w:rPr>
        <w:t>This insurance does not apply to:</w:t>
      </w:r>
    </w:p>
    <w:p w14:paraId="6DA33788" w14:textId="77777777" w:rsidR="00CD1AD3" w:rsidRPr="00CD1AD3" w:rsidRDefault="00CD1AD3" w:rsidP="00CD1AD3">
      <w:pPr>
        <w:ind w:firstLine="360"/>
        <w:rPr>
          <w:rFonts w:ascii="Arial" w:hAnsi="Arial" w:cs="Arial"/>
          <w:b/>
          <w:bCs/>
        </w:rPr>
      </w:pPr>
    </w:p>
    <w:p w14:paraId="299658A4"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the rendering of, or the failure to render, any professional architectural, engineering or surveying services, including:</w:t>
      </w:r>
    </w:p>
    <w:p w14:paraId="07D34534" w14:textId="77777777" w:rsidR="00CD1AD3" w:rsidRPr="00CD1AD3" w:rsidRDefault="00CD1AD3" w:rsidP="00CD1AD3">
      <w:pPr>
        <w:ind w:left="720"/>
        <w:rPr>
          <w:rFonts w:ascii="Arial" w:hAnsi="Arial" w:cs="Arial"/>
        </w:rPr>
      </w:pPr>
    </w:p>
    <w:p w14:paraId="4F128327" w14:textId="77777777" w:rsidR="00CD1AD3" w:rsidRPr="00CD1AD3" w:rsidRDefault="00CD1AD3" w:rsidP="00CD1AD3">
      <w:pPr>
        <w:tabs>
          <w:tab w:val="left" w:pos="1080"/>
          <w:tab w:val="left" w:pos="1440"/>
          <w:tab w:val="left" w:pos="1800"/>
        </w:tabs>
        <w:ind w:firstLine="720"/>
        <w:rPr>
          <w:rFonts w:ascii="Arial" w:hAnsi="Arial" w:cs="Arial"/>
        </w:rPr>
      </w:pPr>
      <w:r>
        <w:rPr>
          <w:rFonts w:ascii="Arial" w:hAnsi="Arial" w:cs="Arial"/>
          <w:b/>
          <w:bCs/>
        </w:rPr>
        <w:tab/>
      </w:r>
      <w:r>
        <w:rPr>
          <w:rFonts w:ascii="Arial" w:hAnsi="Arial" w:cs="Arial"/>
          <w:b/>
          <w:bCs/>
        </w:rPr>
        <w:tab/>
      </w:r>
      <w:r w:rsidRPr="00CD1AD3">
        <w:rPr>
          <w:rFonts w:ascii="Arial" w:hAnsi="Arial" w:cs="Arial"/>
          <w:b/>
          <w:bCs/>
        </w:rPr>
        <w:t>(i)</w:t>
      </w:r>
      <w:r w:rsidRPr="00CD1AD3">
        <w:rPr>
          <w:rFonts w:ascii="Arial" w:hAnsi="Arial" w:cs="Arial"/>
          <w:b/>
          <w:bCs/>
        </w:rPr>
        <w:tab/>
      </w:r>
      <w:r w:rsidRPr="00CD1AD3">
        <w:rPr>
          <w:rFonts w:ascii="Arial" w:hAnsi="Arial" w:cs="Arial"/>
        </w:rPr>
        <w:t>The preparing, approving, or failing to prepare or approve, maps, shop drawings,</w:t>
      </w:r>
    </w:p>
    <w:p w14:paraId="143E4FE7" w14:textId="77777777" w:rsidR="00CD1AD3" w:rsidRPr="00CD1AD3" w:rsidRDefault="00CD1AD3" w:rsidP="00CD1AD3">
      <w:pPr>
        <w:ind w:left="1800"/>
        <w:rPr>
          <w:rFonts w:ascii="Arial" w:hAnsi="Arial" w:cs="Arial"/>
        </w:rPr>
      </w:pPr>
      <w:r w:rsidRPr="00CD1AD3">
        <w:rPr>
          <w:rFonts w:ascii="Arial" w:hAnsi="Arial" w:cs="Arial"/>
        </w:rPr>
        <w:t>opinions, reports, surveys, field orders, change orders or drawings and specifications; or</w:t>
      </w:r>
    </w:p>
    <w:p w14:paraId="358C1780" w14:textId="77777777" w:rsidR="00CD1AD3" w:rsidRPr="00CD1AD3" w:rsidRDefault="00CD1AD3" w:rsidP="00CD1AD3">
      <w:pPr>
        <w:rPr>
          <w:rFonts w:ascii="Arial" w:hAnsi="Arial" w:cs="Arial"/>
          <w:b/>
          <w:bCs/>
        </w:rPr>
      </w:pPr>
    </w:p>
    <w:p w14:paraId="5A6E6762" w14:textId="77777777" w:rsidR="00CD1AD3" w:rsidRPr="00CD1AD3" w:rsidRDefault="00CD1AD3" w:rsidP="00CD1AD3">
      <w:pPr>
        <w:tabs>
          <w:tab w:val="left" w:pos="1080"/>
          <w:tab w:val="left" w:pos="1800"/>
        </w:tabs>
        <w:ind w:firstLine="72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Supervisory, inspection, architectural or engineering activities.</w:t>
      </w:r>
    </w:p>
    <w:p w14:paraId="58810B4B" w14:textId="77777777" w:rsidR="00CD1AD3" w:rsidRPr="00CD1AD3" w:rsidRDefault="00CD1AD3" w:rsidP="00CD1AD3">
      <w:pPr>
        <w:rPr>
          <w:rFonts w:ascii="Arial" w:hAnsi="Arial" w:cs="Arial"/>
          <w:b/>
          <w:bCs/>
        </w:rPr>
      </w:pPr>
    </w:p>
    <w:p w14:paraId="699B1D47" w14:textId="77777777" w:rsidR="00CD1AD3" w:rsidRPr="00CD1AD3" w:rsidRDefault="00CD1AD3" w:rsidP="00CD1AD3">
      <w:pPr>
        <w:tabs>
          <w:tab w:val="left" w:pos="1080"/>
        </w:tabs>
        <w:ind w:firstLine="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occurring after:</w:t>
      </w:r>
    </w:p>
    <w:p w14:paraId="7EBF0F3F" w14:textId="77777777" w:rsidR="00CD1AD3" w:rsidRPr="00CD1AD3" w:rsidRDefault="00CD1AD3" w:rsidP="00CD1AD3">
      <w:pPr>
        <w:rPr>
          <w:rFonts w:ascii="Arial" w:hAnsi="Arial" w:cs="Arial"/>
          <w:b/>
          <w:bCs/>
        </w:rPr>
      </w:pPr>
    </w:p>
    <w:p w14:paraId="02B8D7A8" w14:textId="77777777"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w:t>
      </w:r>
      <w:r w:rsidRPr="00CD1AD3">
        <w:rPr>
          <w:rFonts w:ascii="Arial" w:hAnsi="Arial" w:cs="Arial"/>
          <w:b/>
          <w:bCs/>
        </w:rPr>
        <w:tab/>
      </w:r>
      <w:r w:rsidRPr="00CD1AD3">
        <w:rPr>
          <w:rFonts w:ascii="Arial" w:hAnsi="Arial" w:cs="Arial"/>
        </w:rPr>
        <w:t>All work, including materials, parts or equipment furnished in connection with such work, on the project (other than service, maintenance or repairs) to be performed by or on behalf of the additional insured(s) at the location of the covered operations has been completed; or</w:t>
      </w:r>
    </w:p>
    <w:p w14:paraId="0835ED93" w14:textId="77777777" w:rsidR="00CD1AD3" w:rsidRPr="00CD1AD3" w:rsidRDefault="00CD1AD3" w:rsidP="00CD1AD3">
      <w:pPr>
        <w:rPr>
          <w:rFonts w:ascii="Arial" w:hAnsi="Arial" w:cs="Arial"/>
          <w:b/>
          <w:bCs/>
        </w:rPr>
      </w:pPr>
    </w:p>
    <w:p w14:paraId="17E7D3F5" w14:textId="77777777" w:rsidR="00CD1AD3" w:rsidRPr="00CD1AD3" w:rsidRDefault="00CD1AD3" w:rsidP="00CD1AD3">
      <w:pPr>
        <w:tabs>
          <w:tab w:val="left" w:pos="1080"/>
          <w:tab w:val="left" w:pos="1440"/>
        </w:tabs>
        <w:ind w:left="1800" w:hanging="1080"/>
        <w:rPr>
          <w:rFonts w:ascii="Arial" w:hAnsi="Arial" w:cs="Arial"/>
        </w:rPr>
      </w:pPr>
      <w:r w:rsidRPr="00CD1AD3">
        <w:rPr>
          <w:rFonts w:ascii="Arial" w:hAnsi="Arial" w:cs="Arial"/>
          <w:b/>
          <w:bCs/>
        </w:rPr>
        <w:tab/>
      </w:r>
      <w:r>
        <w:rPr>
          <w:rFonts w:ascii="Arial" w:hAnsi="Arial" w:cs="Arial"/>
          <w:b/>
          <w:bCs/>
        </w:rPr>
        <w:tab/>
      </w:r>
      <w:r w:rsidRPr="00CD1AD3">
        <w:rPr>
          <w:rFonts w:ascii="Arial" w:hAnsi="Arial" w:cs="Arial"/>
          <w:b/>
          <w:bCs/>
        </w:rPr>
        <w:t>(ii)</w:t>
      </w:r>
      <w:r w:rsidRPr="00CD1AD3">
        <w:rPr>
          <w:rFonts w:ascii="Arial" w:hAnsi="Arial" w:cs="Arial"/>
          <w:b/>
          <w:bCs/>
        </w:rPr>
        <w:tab/>
      </w:r>
      <w:r w:rsidRPr="00CD1AD3">
        <w:rPr>
          <w:rFonts w:ascii="Arial" w:hAnsi="Arial" w:cs="Arial"/>
        </w:rPr>
        <w:t>That portion of “your work” out of which the injury or damage arises has been put to its intended use by any person or organization other than another contractor or</w:t>
      </w:r>
    </w:p>
    <w:p w14:paraId="33BB2747" w14:textId="77777777" w:rsidR="00CD1AD3" w:rsidRPr="00CD1AD3" w:rsidRDefault="00CD1AD3" w:rsidP="00CD1AD3">
      <w:pPr>
        <w:ind w:left="1800"/>
        <w:rPr>
          <w:rFonts w:ascii="Arial" w:hAnsi="Arial" w:cs="Arial"/>
        </w:rPr>
      </w:pPr>
      <w:r w:rsidRPr="00CD1AD3">
        <w:rPr>
          <w:rFonts w:ascii="Arial" w:hAnsi="Arial" w:cs="Arial"/>
        </w:rPr>
        <w:t>subcontractor engaged in performing operations for a principal as a part of the same project.</w:t>
      </w:r>
    </w:p>
    <w:p w14:paraId="2DDE8BC0" w14:textId="77777777" w:rsidR="00CD1AD3" w:rsidRPr="00CD1AD3" w:rsidRDefault="00CD1AD3" w:rsidP="00CD1AD3">
      <w:pPr>
        <w:rPr>
          <w:rFonts w:ascii="Arial" w:hAnsi="Arial" w:cs="Arial"/>
        </w:rPr>
      </w:pPr>
    </w:p>
    <w:p w14:paraId="4DA40261" w14:textId="77777777" w:rsidR="00CD1AD3" w:rsidRPr="00CD1AD3" w:rsidRDefault="00CD1AD3" w:rsidP="00CD1AD3">
      <w:pPr>
        <w:ind w:left="720" w:hanging="360"/>
        <w:rPr>
          <w:rFonts w:ascii="Arial" w:hAnsi="Arial" w:cs="Arial"/>
        </w:rPr>
      </w:pPr>
      <w:r w:rsidRPr="00CD1AD3">
        <w:rPr>
          <w:rFonts w:ascii="Arial" w:hAnsi="Arial" w:cs="Arial"/>
          <w:b/>
        </w:rPr>
        <w:t>i</w:t>
      </w:r>
      <w:r w:rsidRPr="00CD1AD3">
        <w:rPr>
          <w:rFonts w:ascii="Arial" w:hAnsi="Arial" w:cs="Arial"/>
        </w:rPr>
        <w:t>.</w:t>
      </w:r>
      <w:r w:rsidRPr="00CD1AD3">
        <w:rPr>
          <w:rFonts w:ascii="Arial" w:hAnsi="Arial" w:cs="Arial"/>
        </w:rPr>
        <w:tab/>
        <w:t>Any state or governmental agency or subdivision or political subdivision in connection with premises you own, rent or control, subject to the following provisions:</w:t>
      </w:r>
    </w:p>
    <w:p w14:paraId="27FC1938" w14:textId="77777777" w:rsidR="00CD1AD3" w:rsidRPr="00CD1AD3" w:rsidRDefault="00CD1AD3" w:rsidP="00CD1AD3">
      <w:pPr>
        <w:ind w:left="360" w:hanging="360"/>
        <w:rPr>
          <w:rFonts w:ascii="Arial" w:hAnsi="Arial" w:cs="Arial"/>
        </w:rPr>
      </w:pPr>
    </w:p>
    <w:p w14:paraId="0D6050A3" w14:textId="77777777" w:rsidR="00CD1AD3" w:rsidRPr="00CD1AD3" w:rsidRDefault="00CD1AD3" w:rsidP="00CD1AD3">
      <w:pPr>
        <w:tabs>
          <w:tab w:val="left" w:pos="720"/>
        </w:tabs>
        <w:ind w:left="1080" w:hanging="720"/>
        <w:rPr>
          <w:rFonts w:ascii="Arial" w:hAnsi="Arial" w:cs="Arial"/>
        </w:rPr>
      </w:pPr>
      <w:r>
        <w:rPr>
          <w:rFonts w:ascii="Arial" w:hAnsi="Arial" w:cs="Arial"/>
          <w:b/>
          <w:bCs/>
        </w:rPr>
        <w:tab/>
      </w:r>
      <w:r w:rsidRPr="00CD1AD3">
        <w:rPr>
          <w:rFonts w:ascii="Arial" w:hAnsi="Arial" w:cs="Arial"/>
          <w:b/>
          <w:bCs/>
        </w:rPr>
        <w:t>(1)</w:t>
      </w:r>
      <w:r w:rsidRPr="00CD1AD3">
        <w:rPr>
          <w:rFonts w:ascii="Arial" w:hAnsi="Arial" w:cs="Arial"/>
          <w:b/>
          <w:bCs/>
        </w:rPr>
        <w:tab/>
      </w:r>
      <w:r w:rsidRPr="00CD1AD3">
        <w:rPr>
          <w:rFonts w:ascii="Arial" w:hAnsi="Arial" w:cs="Arial"/>
        </w:rPr>
        <w:t>This insurance applies only with respect to operations performed by you or on your behalf for which the state or governmental agency or subdivision or political subdivision has issued a permit or authorization.</w:t>
      </w:r>
    </w:p>
    <w:p w14:paraId="43024825" w14:textId="77777777" w:rsidR="00CD1AD3" w:rsidRPr="00CD1AD3" w:rsidRDefault="00CD1AD3" w:rsidP="00CD1AD3">
      <w:pPr>
        <w:rPr>
          <w:rFonts w:ascii="Arial" w:hAnsi="Arial" w:cs="Arial"/>
          <w:b/>
          <w:bCs/>
        </w:rPr>
      </w:pPr>
    </w:p>
    <w:p w14:paraId="49967F7E" w14:textId="77777777" w:rsidR="00CD1AD3" w:rsidRPr="00CD1AD3" w:rsidRDefault="00CD1AD3" w:rsidP="00CD1AD3">
      <w:pPr>
        <w:tabs>
          <w:tab w:val="left" w:pos="720"/>
          <w:tab w:val="left" w:pos="1080"/>
        </w:tabs>
        <w:ind w:firstLine="360"/>
        <w:rPr>
          <w:rFonts w:ascii="Arial" w:hAnsi="Arial" w:cs="Arial"/>
        </w:rPr>
      </w:pPr>
      <w:r>
        <w:rPr>
          <w:rFonts w:ascii="Arial" w:hAnsi="Arial" w:cs="Arial"/>
          <w:b/>
          <w:bCs/>
        </w:rPr>
        <w:tab/>
      </w:r>
      <w:r w:rsidRPr="00CD1AD3">
        <w:rPr>
          <w:rFonts w:ascii="Arial" w:hAnsi="Arial" w:cs="Arial"/>
          <w:b/>
          <w:bCs/>
        </w:rPr>
        <w:t>(2)</w:t>
      </w:r>
      <w:r w:rsidRPr="00CD1AD3">
        <w:rPr>
          <w:rFonts w:ascii="Arial" w:hAnsi="Arial" w:cs="Arial"/>
          <w:b/>
          <w:bCs/>
        </w:rPr>
        <w:tab/>
      </w:r>
      <w:r w:rsidRPr="00CD1AD3">
        <w:rPr>
          <w:rFonts w:ascii="Arial" w:hAnsi="Arial" w:cs="Arial"/>
        </w:rPr>
        <w:t>This insurance does not apply to:</w:t>
      </w:r>
    </w:p>
    <w:p w14:paraId="2DA5ECA0" w14:textId="77777777" w:rsidR="00CD1AD3" w:rsidRPr="00CD1AD3" w:rsidRDefault="00CD1AD3" w:rsidP="00CD1AD3">
      <w:pPr>
        <w:rPr>
          <w:rFonts w:ascii="Arial" w:hAnsi="Arial" w:cs="Arial"/>
          <w:b/>
          <w:bCs/>
        </w:rPr>
      </w:pPr>
    </w:p>
    <w:p w14:paraId="51738686"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(a)</w:t>
      </w:r>
      <w:r w:rsidRPr="00CD1AD3">
        <w:rPr>
          <w:rFonts w:ascii="Arial" w:hAnsi="Arial" w:cs="Arial"/>
          <w:b/>
          <w:bCs/>
        </w:rPr>
        <w:tab/>
      </w:r>
      <w:r w:rsidRPr="00CD1AD3">
        <w:rPr>
          <w:rFonts w:ascii="Arial" w:hAnsi="Arial" w:cs="Arial"/>
        </w:rPr>
        <w:t>"Bodily injury", "property damage" or "personal and advertising injury" arising out of operations performed for the federal government, state or municipality; or</w:t>
      </w:r>
    </w:p>
    <w:p w14:paraId="57FC98B2" w14:textId="77777777" w:rsidR="00CD1AD3" w:rsidRPr="00CD1AD3" w:rsidRDefault="00CD1AD3" w:rsidP="00CD1AD3">
      <w:pPr>
        <w:rPr>
          <w:rFonts w:ascii="Arial" w:hAnsi="Arial" w:cs="Arial"/>
          <w:b/>
          <w:bCs/>
        </w:rPr>
      </w:pPr>
    </w:p>
    <w:p w14:paraId="107AD296" w14:textId="77777777" w:rsidR="00CD1AD3" w:rsidRPr="00CD1AD3" w:rsidRDefault="00CD1AD3" w:rsidP="00CD1AD3">
      <w:pPr>
        <w:tabs>
          <w:tab w:val="left" w:pos="1080"/>
        </w:tabs>
        <w:ind w:left="1440" w:hanging="720"/>
        <w:rPr>
          <w:rFonts w:ascii="Arial" w:hAnsi="Arial" w:cs="Arial"/>
        </w:rPr>
      </w:pPr>
      <w:r>
        <w:rPr>
          <w:rFonts w:ascii="Arial" w:hAnsi="Arial" w:cs="Arial"/>
          <w:b/>
          <w:bCs/>
        </w:rPr>
        <w:tab/>
      </w:r>
      <w:r w:rsidRPr="00CD1AD3">
        <w:rPr>
          <w:rFonts w:ascii="Arial" w:hAnsi="Arial" w:cs="Arial"/>
          <w:b/>
          <w:bCs/>
        </w:rPr>
        <w:t>(b)</w:t>
      </w:r>
      <w:r w:rsidRPr="00CD1AD3">
        <w:rPr>
          <w:rFonts w:ascii="Arial" w:hAnsi="Arial" w:cs="Arial"/>
          <w:b/>
          <w:bCs/>
        </w:rPr>
        <w:tab/>
      </w:r>
      <w:r w:rsidRPr="00CD1AD3">
        <w:rPr>
          <w:rFonts w:ascii="Arial" w:hAnsi="Arial" w:cs="Arial"/>
        </w:rPr>
        <w:t>"Bodily injury" or "property damage" included within the "products-completed operations hazard".</w:t>
      </w:r>
    </w:p>
    <w:p w14:paraId="52ED89E0" w14:textId="77777777" w:rsidR="00C22A54" w:rsidRDefault="00C22A54" w:rsidP="00621764">
      <w:pPr>
        <w:tabs>
          <w:tab w:val="left" w:pos="360"/>
        </w:tabs>
        <w:ind w:left="720" w:right="720"/>
        <w:jc w:val="both"/>
        <w:rPr>
          <w:rFonts w:ascii="Arial" w:hAnsi="Arial" w:cs="Arial"/>
          <w:lang w:val="en"/>
        </w:rPr>
      </w:pPr>
    </w:p>
    <w:p w14:paraId="7DCF37DA" w14:textId="12D2EEF4" w:rsidR="00D003B0" w:rsidRPr="00D003B0" w:rsidRDefault="000D3C44" w:rsidP="00D003B0">
      <w:pPr>
        <w:pStyle w:val="blockhd1"/>
        <w:tabs>
          <w:tab w:val="left" w:pos="360"/>
        </w:tabs>
        <w:rPr>
          <w:b w:val="0"/>
        </w:rPr>
      </w:pPr>
      <w:del w:id="30" w:author="Gail Hennessey" w:date="2017-07-10T12:10:00Z">
        <w:r w:rsidRPr="00D003B0">
          <w:rPr>
            <w:rFonts w:cs="Arial"/>
          </w:rPr>
          <w:lastRenderedPageBreak/>
          <w:delText>V</w:delText>
        </w:r>
        <w:r w:rsidR="00BB11F7">
          <w:rPr>
            <w:rFonts w:cs="Arial"/>
          </w:rPr>
          <w:delText>II</w:delText>
        </w:r>
        <w:r w:rsidRPr="00D003B0">
          <w:rPr>
            <w:rFonts w:cs="Arial"/>
          </w:rPr>
          <w:delText>I</w:delText>
        </w:r>
      </w:del>
      <w:ins w:id="31" w:author="Gail Hennessey" w:date="2017-07-10T12:10:00Z">
        <w:r w:rsidRPr="00D003B0">
          <w:rPr>
            <w:rFonts w:cs="Arial"/>
          </w:rPr>
          <w:t>V</w:t>
        </w:r>
        <w:r w:rsidR="00BB11F7">
          <w:rPr>
            <w:rFonts w:cs="Arial"/>
          </w:rPr>
          <w:t>II</w:t>
        </w:r>
      </w:ins>
      <w:r w:rsidR="00C22A54">
        <w:rPr>
          <w:rFonts w:cs="Arial"/>
          <w:b w:val="0"/>
        </w:rPr>
        <w:t xml:space="preserve">.  </w:t>
      </w:r>
      <w:r w:rsidR="00D003B0">
        <w:t xml:space="preserve">SECTION III – LIMITS OF INSURANCE </w:t>
      </w:r>
      <w:r w:rsidR="00D003B0">
        <w:rPr>
          <w:b w:val="0"/>
        </w:rPr>
        <w:t>is deleted in its entirety and replaced with the following:</w:t>
      </w:r>
    </w:p>
    <w:p w14:paraId="119EB277" w14:textId="77777777" w:rsidR="00D003B0" w:rsidRDefault="00D003B0" w:rsidP="003F64F8">
      <w:pPr>
        <w:pStyle w:val="outlinetxt1"/>
        <w:tabs>
          <w:tab w:val="clear" w:pos="300"/>
          <w:tab w:val="left" w:pos="360"/>
        </w:tabs>
        <w:spacing w:before="200" w:line="240" w:lineRule="auto"/>
        <w:ind w:left="720" w:hanging="720"/>
        <w:rPr>
          <w:b w:val="0"/>
        </w:rPr>
      </w:pPr>
      <w:r>
        <w:tab/>
      </w:r>
      <w:r>
        <w:tab/>
        <w:t>1.</w:t>
      </w:r>
      <w:r>
        <w:tab/>
      </w:r>
      <w:r>
        <w:rPr>
          <w:b w:val="0"/>
        </w:rPr>
        <w:t>The Limits of Insurance shown in the Declarations and the rules below fix the most we will pay r</w:t>
      </w:r>
      <w:r>
        <w:rPr>
          <w:b w:val="0"/>
        </w:rPr>
        <w:t>e</w:t>
      </w:r>
      <w:r>
        <w:rPr>
          <w:b w:val="0"/>
        </w:rPr>
        <w:t xml:space="preserve">gardless of the number of: </w:t>
      </w:r>
    </w:p>
    <w:p w14:paraId="103133E9" w14:textId="77777777" w:rsidR="00D003B0" w:rsidRDefault="00D003B0" w:rsidP="003F64F8">
      <w:pPr>
        <w:pStyle w:val="outlinetxt2"/>
        <w:tabs>
          <w:tab w:val="clear" w:pos="480"/>
          <w:tab w:val="left" w:pos="360"/>
          <w:tab w:val="left" w:pos="720"/>
          <w:tab w:val="left" w:pos="1080"/>
        </w:tabs>
        <w:spacing w:before="200" w:line="240" w:lineRule="auto"/>
        <w:rPr>
          <w:b w:val="0"/>
        </w:rPr>
      </w:pPr>
      <w:r>
        <w:tab/>
      </w:r>
      <w:r>
        <w:tab/>
      </w:r>
      <w:r>
        <w:tab/>
        <w:t>a.</w:t>
      </w:r>
      <w:r>
        <w:tab/>
      </w:r>
      <w:r>
        <w:rPr>
          <w:b w:val="0"/>
        </w:rPr>
        <w:t xml:space="preserve">Insureds; </w:t>
      </w:r>
    </w:p>
    <w:p w14:paraId="4AA1195B" w14:textId="77777777" w:rsidR="00D003B0" w:rsidRDefault="00D003B0" w:rsidP="003F64F8">
      <w:pPr>
        <w:pStyle w:val="outlinetxt2"/>
        <w:tabs>
          <w:tab w:val="left" w:pos="720"/>
          <w:tab w:val="left" w:pos="1080"/>
        </w:tabs>
        <w:spacing w:before="200" w:line="240" w:lineRule="auto"/>
        <w:rPr>
          <w:b w:val="0"/>
        </w:rPr>
      </w:pPr>
      <w:r>
        <w:tab/>
      </w:r>
      <w:r>
        <w:tab/>
      </w:r>
      <w:r>
        <w:tab/>
        <w:t>b.</w:t>
      </w:r>
      <w:r>
        <w:tab/>
      </w:r>
      <w:r>
        <w:rPr>
          <w:b w:val="0"/>
        </w:rPr>
        <w:t xml:space="preserve">Claims made or "suits" brought; or </w:t>
      </w:r>
    </w:p>
    <w:p w14:paraId="21569C3D" w14:textId="77777777" w:rsidR="00D003B0" w:rsidRDefault="00D003B0" w:rsidP="003F64F8">
      <w:pPr>
        <w:pStyle w:val="outlinetxt2"/>
        <w:tabs>
          <w:tab w:val="left" w:pos="720"/>
          <w:tab w:val="left" w:pos="1080"/>
        </w:tabs>
        <w:spacing w:before="200" w:line="240" w:lineRule="auto"/>
        <w:rPr>
          <w:b w:val="0"/>
        </w:rPr>
      </w:pPr>
      <w:r>
        <w:tab/>
      </w:r>
      <w:r>
        <w:tab/>
      </w:r>
      <w:r>
        <w:tab/>
        <w:t>c.</w:t>
      </w:r>
      <w:r>
        <w:tab/>
      </w:r>
      <w:r>
        <w:rPr>
          <w:b w:val="0"/>
        </w:rPr>
        <w:t xml:space="preserve">Persons or organizations making claims or bringing "suits". </w:t>
      </w:r>
    </w:p>
    <w:p w14:paraId="12B4A462" w14:textId="77777777" w:rsidR="003F64F8" w:rsidRDefault="003F64F8" w:rsidP="003F64F8">
      <w:pPr>
        <w:pStyle w:val="outlinetxt1"/>
        <w:tabs>
          <w:tab w:val="clear" w:pos="300"/>
          <w:tab w:val="left" w:pos="360"/>
          <w:tab w:val="left" w:pos="720"/>
        </w:tabs>
        <w:spacing w:before="200" w:line="240" w:lineRule="auto"/>
        <w:ind w:left="720" w:hanging="360"/>
        <w:rPr>
          <w:b w:val="0"/>
        </w:rPr>
      </w:pPr>
      <w:r>
        <w:t>2.</w:t>
      </w:r>
      <w:r>
        <w:tab/>
      </w:r>
      <w:r>
        <w:rPr>
          <w:b w:val="0"/>
        </w:rPr>
        <w:t xml:space="preserve">The Products-Completed Operations Aggregate Limit is the most we will pay under Coverage </w:t>
      </w:r>
      <w:r>
        <w:t>A</w:t>
      </w:r>
      <w:r>
        <w:rPr>
          <w:b w:val="0"/>
        </w:rPr>
        <w:t xml:space="preserve"> for damages because of "bodily injury" and "property damage" included in the "products-completed o</w:t>
      </w:r>
      <w:r>
        <w:rPr>
          <w:b w:val="0"/>
        </w:rPr>
        <w:t>p</w:t>
      </w:r>
      <w:r>
        <w:rPr>
          <w:b w:val="0"/>
        </w:rPr>
        <w:t xml:space="preserve">erations hazard". </w:t>
      </w:r>
    </w:p>
    <w:p w14:paraId="3712FD5F" w14:textId="77777777" w:rsidR="00D003B0" w:rsidRDefault="003F64F8" w:rsidP="003F64F8">
      <w:pPr>
        <w:pStyle w:val="outlinetxt1"/>
        <w:tabs>
          <w:tab w:val="clear" w:pos="300"/>
          <w:tab w:val="left" w:pos="720"/>
        </w:tabs>
        <w:spacing w:before="200" w:line="240" w:lineRule="auto"/>
        <w:ind w:left="720" w:hanging="360"/>
        <w:rPr>
          <w:b w:val="0"/>
        </w:rPr>
      </w:pPr>
      <w:r>
        <w:t>3</w:t>
      </w:r>
      <w:r w:rsidR="00D003B0">
        <w:t>.</w:t>
      </w:r>
      <w:r w:rsidR="00D003B0">
        <w:tab/>
      </w:r>
      <w:r w:rsidR="00BE5BF6">
        <w:rPr>
          <w:b w:val="0"/>
        </w:rPr>
        <w:t>T</w:t>
      </w:r>
      <w:r w:rsidR="00D003B0">
        <w:rPr>
          <w:b w:val="0"/>
        </w:rPr>
        <w:t>he Personal and Advertising Injury Limit is the most we will pay u</w:t>
      </w:r>
      <w:r w:rsidR="00D003B0">
        <w:rPr>
          <w:b w:val="0"/>
        </w:rPr>
        <w:t>n</w:t>
      </w:r>
      <w:r w:rsidR="00D003B0">
        <w:rPr>
          <w:b w:val="0"/>
        </w:rPr>
        <w:t xml:space="preserve">der Coverage </w:t>
      </w:r>
      <w:r w:rsidR="00D003B0">
        <w:t>B</w:t>
      </w:r>
      <w:r w:rsidR="00D003B0">
        <w:rPr>
          <w:b w:val="0"/>
        </w:rPr>
        <w:t xml:space="preserve"> for the sum of all damages because of all "personal and advertising injury" su</w:t>
      </w:r>
      <w:r w:rsidR="00D003B0">
        <w:rPr>
          <w:b w:val="0"/>
        </w:rPr>
        <w:t>s</w:t>
      </w:r>
      <w:r w:rsidR="00D003B0">
        <w:rPr>
          <w:b w:val="0"/>
        </w:rPr>
        <w:t xml:space="preserve">tained by any one person or organization. </w:t>
      </w:r>
    </w:p>
    <w:p w14:paraId="6E8F0112" w14:textId="77777777" w:rsidR="00D003B0" w:rsidRDefault="003F64F8" w:rsidP="003F64F8">
      <w:pPr>
        <w:pStyle w:val="outlinetxt1"/>
        <w:tabs>
          <w:tab w:val="clear" w:pos="300"/>
          <w:tab w:val="left" w:pos="720"/>
        </w:tabs>
        <w:spacing w:before="200" w:line="240" w:lineRule="auto"/>
        <w:ind w:left="720" w:hanging="360"/>
        <w:rPr>
          <w:b w:val="0"/>
        </w:rPr>
      </w:pPr>
      <w:r>
        <w:t>4</w:t>
      </w:r>
      <w:r w:rsidR="00D003B0">
        <w:t>.</w:t>
      </w:r>
      <w:r w:rsidR="00D003B0">
        <w:tab/>
      </w:r>
      <w:r w:rsidR="00F108E0">
        <w:rPr>
          <w:b w:val="0"/>
        </w:rPr>
        <w:t xml:space="preserve">Subject to Paragraph </w:t>
      </w:r>
      <w:r w:rsidR="00F108E0">
        <w:t xml:space="preserve">2. </w:t>
      </w:r>
      <w:r w:rsidR="00F108E0">
        <w:rPr>
          <w:b w:val="0"/>
        </w:rPr>
        <w:t xml:space="preserve">above, </w:t>
      </w:r>
      <w:r w:rsidR="00BF4316">
        <w:rPr>
          <w:b w:val="0"/>
        </w:rPr>
        <w:t>T</w:t>
      </w:r>
      <w:r w:rsidR="00D003B0">
        <w:rPr>
          <w:b w:val="0"/>
        </w:rPr>
        <w:t xml:space="preserve">he Each Occurrence Limit is the most we will pay for the sum of: </w:t>
      </w:r>
    </w:p>
    <w:p w14:paraId="7F290E64" w14:textId="77777777" w:rsidR="00D003B0" w:rsidRDefault="00D003B0" w:rsidP="003F64F8">
      <w:pPr>
        <w:pStyle w:val="outlinetxt2"/>
        <w:tabs>
          <w:tab w:val="left" w:pos="720"/>
          <w:tab w:val="left" w:pos="1080"/>
        </w:tabs>
        <w:spacing w:before="200" w:line="240" w:lineRule="auto"/>
        <w:ind w:firstLine="60"/>
        <w:rPr>
          <w:b w:val="0"/>
        </w:rPr>
      </w:pPr>
      <w:r>
        <w:tab/>
        <w:t>a.</w:t>
      </w:r>
      <w:r>
        <w:tab/>
      </w:r>
      <w:r>
        <w:rPr>
          <w:b w:val="0"/>
        </w:rPr>
        <w:t xml:space="preserve">Damages under Coverage </w:t>
      </w:r>
      <w:r>
        <w:t>A;</w:t>
      </w:r>
      <w:r>
        <w:rPr>
          <w:b w:val="0"/>
        </w:rPr>
        <w:t xml:space="preserve"> and </w:t>
      </w:r>
    </w:p>
    <w:p w14:paraId="651A0019" w14:textId="77777777" w:rsidR="00D003B0" w:rsidRDefault="00D003B0" w:rsidP="003F64F8">
      <w:pPr>
        <w:pStyle w:val="outlinetxt2"/>
        <w:tabs>
          <w:tab w:val="left" w:pos="720"/>
          <w:tab w:val="left" w:pos="1080"/>
        </w:tabs>
        <w:spacing w:before="200" w:line="240" w:lineRule="auto"/>
        <w:ind w:firstLine="60"/>
        <w:rPr>
          <w:b w:val="0"/>
        </w:rPr>
      </w:pPr>
      <w:r>
        <w:tab/>
        <w:t>b.</w:t>
      </w:r>
      <w:r>
        <w:tab/>
      </w:r>
      <w:r>
        <w:rPr>
          <w:b w:val="0"/>
        </w:rPr>
        <w:t xml:space="preserve">Medical expenses under Coverage </w:t>
      </w:r>
      <w:r>
        <w:t>C</w:t>
      </w:r>
      <w:r>
        <w:rPr>
          <w:b w:val="0"/>
        </w:rPr>
        <w:t xml:space="preserve"> </w:t>
      </w:r>
    </w:p>
    <w:p w14:paraId="31829CF8" w14:textId="77777777" w:rsidR="00D003B0" w:rsidRDefault="00D003B0" w:rsidP="00D003B0">
      <w:pPr>
        <w:pStyle w:val="blocktext2"/>
        <w:tabs>
          <w:tab w:val="left" w:pos="720"/>
        </w:tabs>
        <w:ind w:firstLine="60"/>
      </w:pPr>
      <w:r>
        <w:tab/>
        <w:t>because of all "bodily injury" and "property da</w:t>
      </w:r>
      <w:r>
        <w:t>m</w:t>
      </w:r>
      <w:r>
        <w:t xml:space="preserve">age" arising out of any one "occurrence". </w:t>
      </w:r>
    </w:p>
    <w:p w14:paraId="7ACCA06B" w14:textId="77777777" w:rsidR="00D003B0" w:rsidRDefault="003F64F8" w:rsidP="00D003B0">
      <w:pPr>
        <w:pStyle w:val="outlinetxt1"/>
        <w:tabs>
          <w:tab w:val="clear" w:pos="300"/>
          <w:tab w:val="left" w:pos="720"/>
        </w:tabs>
        <w:ind w:left="720" w:hanging="360"/>
        <w:rPr>
          <w:b w:val="0"/>
        </w:rPr>
      </w:pPr>
      <w:r>
        <w:t>5</w:t>
      </w:r>
      <w:r w:rsidR="00D003B0">
        <w:t>.</w:t>
      </w:r>
      <w:r w:rsidR="00D003B0">
        <w:rPr>
          <w:b w:val="0"/>
        </w:rPr>
        <w:tab/>
        <w:t>Subject to</w:t>
      </w:r>
      <w:r w:rsidR="00D003B0">
        <w:t xml:space="preserve"> </w:t>
      </w:r>
      <w:r w:rsidR="00D003B0">
        <w:rPr>
          <w:b w:val="0"/>
        </w:rPr>
        <w:t xml:space="preserve">Paragraph </w:t>
      </w:r>
      <w:r w:rsidR="00F108E0">
        <w:t>4</w:t>
      </w:r>
      <w:r w:rsidR="00D003B0">
        <w:t>.</w:t>
      </w:r>
      <w:r w:rsidR="00D003B0">
        <w:rPr>
          <w:b w:val="0"/>
        </w:rPr>
        <w:t xml:space="preserve"> above, the Damage To Pre</w:t>
      </w:r>
      <w:r w:rsidR="00D003B0">
        <w:rPr>
          <w:b w:val="0"/>
        </w:rPr>
        <w:t>m</w:t>
      </w:r>
      <w:r w:rsidR="00D003B0">
        <w:rPr>
          <w:b w:val="0"/>
        </w:rPr>
        <w:t xml:space="preserve">ises Rented To You Limit is the most we will pay under Coverage </w:t>
      </w:r>
      <w:r w:rsidR="00D003B0">
        <w:t>A</w:t>
      </w:r>
      <w:r w:rsidR="00D003B0">
        <w:rPr>
          <w:b w:val="0"/>
        </w:rPr>
        <w:t xml:space="preserve"> for damages because of "pro</w:t>
      </w:r>
      <w:r w:rsidR="00D003B0">
        <w:rPr>
          <w:b w:val="0"/>
        </w:rPr>
        <w:t>p</w:t>
      </w:r>
      <w:r w:rsidR="00D003B0">
        <w:rPr>
          <w:b w:val="0"/>
        </w:rPr>
        <w:t>erty damage" to any one premises, while rented to you, or in the case of damage by fire, while rented to you or temporarily occupied by you with permi</w:t>
      </w:r>
      <w:r w:rsidR="00D003B0">
        <w:rPr>
          <w:b w:val="0"/>
        </w:rPr>
        <w:t>s</w:t>
      </w:r>
      <w:r w:rsidR="00D003B0">
        <w:rPr>
          <w:b w:val="0"/>
        </w:rPr>
        <w:t xml:space="preserve">sion of the owner. </w:t>
      </w:r>
    </w:p>
    <w:p w14:paraId="17333045" w14:textId="77777777" w:rsidR="00D003B0" w:rsidRDefault="003F64F8" w:rsidP="00D003B0">
      <w:pPr>
        <w:pStyle w:val="outlinetxt1"/>
        <w:tabs>
          <w:tab w:val="clear" w:pos="300"/>
          <w:tab w:val="left" w:pos="720"/>
        </w:tabs>
        <w:ind w:left="720" w:hanging="360"/>
        <w:rPr>
          <w:b w:val="0"/>
        </w:rPr>
      </w:pPr>
      <w:r>
        <w:t>6</w:t>
      </w:r>
      <w:r w:rsidR="00D003B0">
        <w:t>.</w:t>
      </w:r>
      <w:r w:rsidR="00D003B0">
        <w:tab/>
      </w:r>
      <w:r w:rsidR="00D003B0">
        <w:rPr>
          <w:b w:val="0"/>
        </w:rPr>
        <w:t>Subject to</w:t>
      </w:r>
      <w:r w:rsidR="00D003B0">
        <w:t xml:space="preserve"> </w:t>
      </w:r>
      <w:r w:rsidR="00D003B0">
        <w:rPr>
          <w:b w:val="0"/>
        </w:rPr>
        <w:t xml:space="preserve">Paragraph </w:t>
      </w:r>
      <w:r w:rsidR="00F108E0">
        <w:t>4</w:t>
      </w:r>
      <w:r w:rsidR="00D003B0">
        <w:t>.</w:t>
      </w:r>
      <w:r w:rsidR="00D003B0">
        <w:rPr>
          <w:b w:val="0"/>
        </w:rPr>
        <w:t xml:space="preserve"> above, the Medical Expense Limit is the most we will pay under Cove</w:t>
      </w:r>
      <w:r w:rsidR="00D003B0">
        <w:rPr>
          <w:b w:val="0"/>
        </w:rPr>
        <w:t>r</w:t>
      </w:r>
      <w:r w:rsidR="00D003B0">
        <w:rPr>
          <w:b w:val="0"/>
        </w:rPr>
        <w:t xml:space="preserve">age </w:t>
      </w:r>
      <w:r w:rsidR="00D003B0">
        <w:t>C</w:t>
      </w:r>
      <w:r w:rsidR="00D003B0">
        <w:rPr>
          <w:b w:val="0"/>
        </w:rPr>
        <w:t xml:space="preserve"> for all medical expenses because of "bodily injury" sustained by any one person. </w:t>
      </w:r>
    </w:p>
    <w:p w14:paraId="21CF833C" w14:textId="77777777" w:rsidR="00D003B0" w:rsidRDefault="00D003B0" w:rsidP="00D003B0">
      <w:pPr>
        <w:pStyle w:val="blocktext1"/>
        <w:ind w:left="360"/>
      </w:pPr>
      <w:r>
        <w:t xml:space="preserve">The Limits of Insurance of this Coverage Part apply separately to each consecutive annual period and to any remaining period of less than 12 months, starting with the beginning of the policy period shown in the Declarations, unless the policy period is extended after issuance for an additional period of less than 12 months. In that case, the additional period will be deemed part of the last preceding period for purposes of determining the Limits of Insurance. </w:t>
      </w:r>
    </w:p>
    <w:p w14:paraId="30EA692B" w14:textId="77777777" w:rsidR="00C22A54" w:rsidRPr="00F15FE8" w:rsidRDefault="00C22A54" w:rsidP="00C22A54">
      <w:pPr>
        <w:rPr>
          <w:rFonts w:ascii="Arial" w:hAnsi="Arial" w:cs="Arial"/>
        </w:rPr>
      </w:pPr>
    </w:p>
    <w:p w14:paraId="2BD15E54" w14:textId="4125B459" w:rsidR="00905D2B" w:rsidRDefault="00BB11F7" w:rsidP="00291222">
      <w:pPr>
        <w:pStyle w:val="indent1"/>
        <w:keepNext/>
        <w:tabs>
          <w:tab w:val="clear" w:pos="360"/>
          <w:tab w:val="clear" w:pos="720"/>
        </w:tabs>
        <w:spacing w:before="0" w:after="0" w:line="240" w:lineRule="auto"/>
      </w:pPr>
      <w:del w:id="32" w:author="Gail Hennessey" w:date="2017-07-10T12:10:00Z">
        <w:r>
          <w:rPr>
            <w:b/>
          </w:rPr>
          <w:delText>IX</w:delText>
        </w:r>
      </w:del>
      <w:ins w:id="33" w:author="Gail Hennessey" w:date="2017-07-10T12:10:00Z">
        <w:r w:rsidR="00F91526">
          <w:rPr>
            <w:b/>
          </w:rPr>
          <w:t>VII</w:t>
        </w:r>
        <w:r>
          <w:rPr>
            <w:b/>
          </w:rPr>
          <w:t>I</w:t>
        </w:r>
      </w:ins>
      <w:r w:rsidR="00905D2B" w:rsidRPr="00A41C1C">
        <w:rPr>
          <w:b/>
        </w:rPr>
        <w:t>.</w:t>
      </w:r>
      <w:r w:rsidR="00905D2B">
        <w:tab/>
        <w:t xml:space="preserve">Subparagraphs </w:t>
      </w:r>
      <w:r w:rsidR="00905D2B" w:rsidRPr="002A5664">
        <w:rPr>
          <w:b/>
        </w:rPr>
        <w:t>2.e.</w:t>
      </w:r>
      <w:r w:rsidR="00905D2B">
        <w:t xml:space="preserve">, </w:t>
      </w:r>
      <w:r w:rsidR="00905D2B" w:rsidRPr="002A5664">
        <w:rPr>
          <w:b/>
        </w:rPr>
        <w:t>2.f</w:t>
      </w:r>
      <w:r w:rsidR="00905D2B">
        <w:rPr>
          <w:b/>
        </w:rPr>
        <w:t xml:space="preserve"> </w:t>
      </w:r>
      <w:r w:rsidR="00905D2B" w:rsidRPr="00B629C1">
        <w:t>and</w:t>
      </w:r>
      <w:r w:rsidR="00905D2B">
        <w:rPr>
          <w:b/>
        </w:rPr>
        <w:t xml:space="preserve"> 2.g.</w:t>
      </w:r>
      <w:r w:rsidR="00905D2B">
        <w:t xml:space="preserve"> are added to </w:t>
      </w:r>
      <w:r w:rsidR="00905D2B" w:rsidRPr="002A5664">
        <w:rPr>
          <w:b/>
        </w:rPr>
        <w:t>SECTION IV – COMMERCIAL GENERAL LIABILITY CONDITIONS</w:t>
      </w:r>
      <w:r w:rsidR="00905D2B">
        <w:t xml:space="preserve"> as follows:</w:t>
      </w:r>
    </w:p>
    <w:p w14:paraId="1A1C8FD7" w14:textId="77777777" w:rsidR="00291222" w:rsidRPr="002A5664" w:rsidRDefault="00291222" w:rsidP="00291222">
      <w:pPr>
        <w:pStyle w:val="indent1"/>
        <w:keepNext/>
        <w:tabs>
          <w:tab w:val="clear" w:pos="360"/>
          <w:tab w:val="clear" w:pos="720"/>
        </w:tabs>
        <w:spacing w:before="0" w:after="0" w:line="240" w:lineRule="auto"/>
        <w:rPr>
          <w:rFonts w:ascii="Arial" w:hAnsi="Arial" w:cs="Arial"/>
          <w:b/>
        </w:rPr>
      </w:pPr>
    </w:p>
    <w:p w14:paraId="54C6DDFB" w14:textId="77777777"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Knowledge of the “occurrence”, offense, claim or “suit” by the agent, servant, or “employee” of an insured shall not in itself constitute your knowledge unless one of your officers, manager or partners has received notice of the “occurrence”, offense, claim or “suit”. </w:t>
      </w:r>
    </w:p>
    <w:p w14:paraId="6C3ECCD5" w14:textId="77777777" w:rsidR="00291222" w:rsidRDefault="00291222" w:rsidP="00291222">
      <w:pPr>
        <w:pStyle w:val="2ndIndentedParagraph"/>
        <w:spacing w:after="0"/>
        <w:ind w:left="360"/>
        <w:rPr>
          <w:rFonts w:ascii="Helvetica" w:hAnsi="Helvetica"/>
        </w:rPr>
      </w:pPr>
    </w:p>
    <w:p w14:paraId="404501BD" w14:textId="77777777" w:rsidR="00905D2B" w:rsidRDefault="00905D2B" w:rsidP="00291222">
      <w:pPr>
        <w:pStyle w:val="2ndIndentedParagraph"/>
        <w:numPr>
          <w:ilvl w:val="0"/>
          <w:numId w:val="5"/>
        </w:numPr>
        <w:tabs>
          <w:tab w:val="clear" w:pos="1080"/>
        </w:tabs>
        <w:spacing w:after="0"/>
        <w:ind w:left="720"/>
        <w:rPr>
          <w:rFonts w:ascii="Helvetica" w:hAnsi="Helvetica"/>
        </w:rPr>
      </w:pPr>
      <w:r>
        <w:rPr>
          <w:rFonts w:ascii="Helvetica" w:hAnsi="Helvetica"/>
        </w:rPr>
        <w:t xml:space="preserve">Failure by the agent, servant or “employee” of an insured (other than an officer, manager or partner) to notify us of an “occurrence” shall not constitute a failure to comply with subparagraphs </w:t>
      </w:r>
      <w:r w:rsidRPr="003C6178">
        <w:rPr>
          <w:rFonts w:ascii="Helvetica" w:hAnsi="Helvetica"/>
          <w:b/>
        </w:rPr>
        <w:t>2.a.</w:t>
      </w:r>
      <w:r>
        <w:rPr>
          <w:rFonts w:ascii="Helvetica" w:hAnsi="Helvetica"/>
        </w:rPr>
        <w:t xml:space="preserve"> and </w:t>
      </w:r>
      <w:r w:rsidRPr="003C6178">
        <w:rPr>
          <w:rFonts w:ascii="Helvetica" w:hAnsi="Helvetica"/>
          <w:b/>
        </w:rPr>
        <w:t>2.b.</w:t>
      </w:r>
      <w:r>
        <w:rPr>
          <w:rFonts w:ascii="Helvetica" w:hAnsi="Helvetica"/>
        </w:rPr>
        <w:t xml:space="preserve"> of this Section.</w:t>
      </w:r>
    </w:p>
    <w:p w14:paraId="32607AF7" w14:textId="77777777" w:rsidR="00291222" w:rsidRDefault="00291222" w:rsidP="00291222">
      <w:pPr>
        <w:pStyle w:val="2ndIndentedParagraph"/>
        <w:spacing w:after="0"/>
        <w:ind w:left="360"/>
        <w:rPr>
          <w:rFonts w:ascii="Helvetica" w:hAnsi="Helvetica"/>
        </w:rPr>
      </w:pPr>
    </w:p>
    <w:p w14:paraId="3A5A1E43" w14:textId="77777777" w:rsidR="00905D2B" w:rsidRDefault="00905D2B" w:rsidP="00291222">
      <w:pPr>
        <w:numPr>
          <w:ilvl w:val="0"/>
          <w:numId w:val="5"/>
        </w:numPr>
        <w:tabs>
          <w:tab w:val="clear" w:pos="1080"/>
          <w:tab w:val="left" w:pos="360"/>
          <w:tab w:val="num" w:pos="720"/>
        </w:tabs>
        <w:overflowPunct/>
        <w:autoSpaceDE/>
        <w:autoSpaceDN/>
        <w:adjustRightInd/>
        <w:ind w:left="720"/>
        <w:textAlignment w:val="auto"/>
        <w:rPr>
          <w:rFonts w:ascii="Arial" w:hAnsi="Arial" w:cs="Arial"/>
        </w:rPr>
      </w:pPr>
      <w:r>
        <w:rPr>
          <w:rFonts w:ascii="Arial" w:hAnsi="Arial" w:cs="Arial"/>
        </w:rPr>
        <w:t xml:space="preserve">Failure to report an “occurrence” or offense which you inadvertently reported to another insurer shall not constitute a failure to comply with Subparagraphs </w:t>
      </w:r>
      <w:r w:rsidRPr="007F0F9E">
        <w:rPr>
          <w:rFonts w:ascii="Arial" w:hAnsi="Arial" w:cs="Arial"/>
          <w:b/>
        </w:rPr>
        <w:t>2.a.</w:t>
      </w:r>
      <w:r>
        <w:rPr>
          <w:rFonts w:ascii="Arial" w:hAnsi="Arial" w:cs="Arial"/>
        </w:rPr>
        <w:t xml:space="preserve"> and </w:t>
      </w:r>
      <w:r w:rsidRPr="007F0F9E">
        <w:rPr>
          <w:rFonts w:ascii="Arial" w:hAnsi="Arial" w:cs="Arial"/>
          <w:b/>
        </w:rPr>
        <w:t>2.b.</w:t>
      </w:r>
      <w:r>
        <w:rPr>
          <w:rFonts w:ascii="Arial" w:hAnsi="Arial" w:cs="Arial"/>
        </w:rPr>
        <w:t xml:space="preserve"> of this Section.  H</w:t>
      </w:r>
      <w:r w:rsidRPr="00915BBE">
        <w:rPr>
          <w:rFonts w:ascii="Arial" w:hAnsi="Arial" w:cs="Arial"/>
        </w:rPr>
        <w:t xml:space="preserve">owever, </w:t>
      </w:r>
      <w:r>
        <w:rPr>
          <w:rFonts w:ascii="Arial" w:hAnsi="Arial" w:cs="Arial"/>
        </w:rPr>
        <w:t>you shall notify us of any such “occurrence” or offense a</w:t>
      </w:r>
      <w:r w:rsidRPr="00915BBE">
        <w:rPr>
          <w:rFonts w:ascii="Arial" w:hAnsi="Arial" w:cs="Arial"/>
        </w:rPr>
        <w:t xml:space="preserve">s soon as </w:t>
      </w:r>
      <w:r>
        <w:rPr>
          <w:rFonts w:ascii="Arial" w:hAnsi="Arial" w:cs="Arial"/>
        </w:rPr>
        <w:t xml:space="preserve">you become aware of such error.  </w:t>
      </w:r>
    </w:p>
    <w:p w14:paraId="2E47C396" w14:textId="77777777" w:rsidR="00291222" w:rsidRPr="00915BBE" w:rsidRDefault="00291222" w:rsidP="00291222">
      <w:pPr>
        <w:tabs>
          <w:tab w:val="left" w:pos="360"/>
        </w:tabs>
        <w:overflowPunct/>
        <w:autoSpaceDE/>
        <w:autoSpaceDN/>
        <w:adjustRightInd/>
        <w:ind w:left="360"/>
        <w:textAlignment w:val="auto"/>
        <w:rPr>
          <w:rFonts w:ascii="Arial" w:hAnsi="Arial" w:cs="Arial"/>
        </w:rPr>
      </w:pPr>
    </w:p>
    <w:p w14:paraId="122723C4" w14:textId="5E848C87" w:rsidR="00905D2B" w:rsidRDefault="00CD1AD3" w:rsidP="00291222">
      <w:pPr>
        <w:pStyle w:val="indent1"/>
        <w:keepNext/>
        <w:tabs>
          <w:tab w:val="clear" w:pos="360"/>
          <w:tab w:val="clear" w:pos="720"/>
        </w:tabs>
        <w:spacing w:before="0" w:after="0" w:line="240" w:lineRule="auto"/>
      </w:pPr>
      <w:del w:id="34" w:author="Gail Hennessey" w:date="2017-07-10T12:10:00Z">
        <w:r>
          <w:rPr>
            <w:b/>
          </w:rPr>
          <w:delText>X</w:delText>
        </w:r>
      </w:del>
      <w:ins w:id="35" w:author="Gail Hennessey" w:date="2017-07-10T12:10:00Z">
        <w:r w:rsidR="00F91526">
          <w:rPr>
            <w:b/>
          </w:rPr>
          <w:t>I</w:t>
        </w:r>
        <w:r>
          <w:rPr>
            <w:b/>
          </w:rPr>
          <w:t>X</w:t>
        </w:r>
      </w:ins>
      <w:r w:rsidR="00905D2B" w:rsidRPr="00905D2B">
        <w:rPr>
          <w:b/>
        </w:rPr>
        <w:t>.</w:t>
      </w:r>
      <w:r w:rsidR="00905D2B">
        <w:tab/>
      </w:r>
      <w:r w:rsidR="000D3C44">
        <w:t xml:space="preserve"> </w:t>
      </w:r>
      <w:r w:rsidR="00905D2B">
        <w:t xml:space="preserve">Paragraphs </w:t>
      </w:r>
      <w:r w:rsidR="00905D2B" w:rsidRPr="002A5664">
        <w:rPr>
          <w:b/>
        </w:rPr>
        <w:t>10.</w:t>
      </w:r>
      <w:r w:rsidR="00905D2B">
        <w:t xml:space="preserve"> and </w:t>
      </w:r>
      <w:r w:rsidR="00905D2B" w:rsidRPr="002A5664">
        <w:rPr>
          <w:b/>
        </w:rPr>
        <w:t>11.</w:t>
      </w:r>
      <w:r w:rsidR="00905D2B">
        <w:t xml:space="preserve"> are added to </w:t>
      </w:r>
      <w:r w:rsidR="00905D2B" w:rsidRPr="002A5664">
        <w:rPr>
          <w:b/>
        </w:rPr>
        <w:t xml:space="preserve">SECTION IV – COMMERCIAL GENERAL LIABILITY </w:t>
      </w:r>
      <w:r w:rsidR="000D3C44">
        <w:rPr>
          <w:b/>
        </w:rPr>
        <w:t xml:space="preserve">  </w:t>
      </w:r>
      <w:r w:rsidR="00905D2B" w:rsidRPr="002A5664">
        <w:rPr>
          <w:b/>
        </w:rPr>
        <w:t>CONDITIONS</w:t>
      </w:r>
      <w:r w:rsidR="00905D2B">
        <w:t xml:space="preserve"> as follows:</w:t>
      </w:r>
    </w:p>
    <w:p w14:paraId="0293DA9E" w14:textId="77777777" w:rsidR="00291222" w:rsidRPr="00B629C1" w:rsidRDefault="00291222" w:rsidP="00291222">
      <w:pPr>
        <w:pStyle w:val="indent1"/>
        <w:keepNext/>
        <w:tabs>
          <w:tab w:val="clear" w:pos="360"/>
          <w:tab w:val="clear" w:pos="720"/>
        </w:tabs>
        <w:spacing w:before="0" w:after="0" w:line="240" w:lineRule="auto"/>
        <w:rPr>
          <w:rFonts w:ascii="Arial" w:hAnsi="Arial" w:cs="Arial"/>
          <w:b/>
        </w:rPr>
      </w:pPr>
    </w:p>
    <w:p w14:paraId="7D368CA7" w14:textId="77777777" w:rsidR="00905D2B" w:rsidRDefault="00905D2B" w:rsidP="00291222">
      <w:pPr>
        <w:pStyle w:val="indent1"/>
        <w:tabs>
          <w:tab w:val="clear" w:pos="720"/>
        </w:tabs>
        <w:spacing w:before="0" w:after="0" w:line="240" w:lineRule="auto"/>
        <w:ind w:left="0" w:firstLine="360"/>
        <w:rPr>
          <w:b/>
        </w:rPr>
      </w:pPr>
      <w:r>
        <w:rPr>
          <w:b/>
        </w:rPr>
        <w:t>10.</w:t>
      </w:r>
      <w:r>
        <w:rPr>
          <w:b/>
        </w:rPr>
        <w:tab/>
        <w:t>Unintentional Error or Omission</w:t>
      </w:r>
    </w:p>
    <w:p w14:paraId="30BED7C9" w14:textId="77777777" w:rsidR="00291222" w:rsidRDefault="00291222" w:rsidP="00291222">
      <w:pPr>
        <w:pStyle w:val="indent1"/>
        <w:tabs>
          <w:tab w:val="clear" w:pos="720"/>
        </w:tabs>
        <w:spacing w:before="0" w:after="0" w:line="240" w:lineRule="auto"/>
        <w:ind w:left="0" w:firstLine="360"/>
        <w:rPr>
          <w:b/>
        </w:rPr>
      </w:pPr>
    </w:p>
    <w:p w14:paraId="246900D4" w14:textId="77777777" w:rsidR="00905D2B" w:rsidRDefault="00905D2B" w:rsidP="00291222">
      <w:pPr>
        <w:pStyle w:val="2ndIndentedParagraph"/>
        <w:spacing w:after="0"/>
      </w:pPr>
      <w:r w:rsidRPr="00CB3922">
        <w:lastRenderedPageBreak/>
        <w:t>The unintentional failure by you or any insured to provide accurate and complete representations as of the inception of the policy will not prejudice the coverages afforded by this policy.  However, you must report such error or omission to us as soon as practicable after its discovery.</w:t>
      </w:r>
    </w:p>
    <w:p w14:paraId="6B519171" w14:textId="77777777" w:rsidR="00291222" w:rsidRPr="00CB3922" w:rsidRDefault="00291222" w:rsidP="00291222">
      <w:pPr>
        <w:pStyle w:val="2ndIndentedParagraph"/>
        <w:spacing w:after="0"/>
      </w:pPr>
    </w:p>
    <w:p w14:paraId="33458062" w14:textId="77777777" w:rsidR="00905D2B" w:rsidRDefault="00905D2B" w:rsidP="00291222">
      <w:pPr>
        <w:pStyle w:val="2ndIndentedParagraph"/>
        <w:spacing w:after="0"/>
        <w:ind w:hanging="360"/>
        <w:rPr>
          <w:b/>
        </w:rPr>
      </w:pPr>
      <w:r w:rsidRPr="00CB3922">
        <w:rPr>
          <w:b/>
        </w:rPr>
        <w:t>11.</w:t>
      </w:r>
      <w:r w:rsidRPr="00CB3922">
        <w:rPr>
          <w:b/>
        </w:rPr>
        <w:tab/>
        <w:t>Liberalization Clause</w:t>
      </w:r>
    </w:p>
    <w:p w14:paraId="0C5AEB79" w14:textId="77777777" w:rsidR="00291222" w:rsidRPr="00CB3922" w:rsidRDefault="00291222" w:rsidP="00291222">
      <w:pPr>
        <w:pStyle w:val="2ndIndentedParagraph"/>
        <w:spacing w:after="0"/>
        <w:ind w:hanging="360"/>
        <w:rPr>
          <w:b/>
        </w:rPr>
      </w:pPr>
    </w:p>
    <w:p w14:paraId="17083975" w14:textId="77777777" w:rsidR="00905D2B" w:rsidRDefault="00905D2B" w:rsidP="00291222">
      <w:pPr>
        <w:pStyle w:val="indent1pn"/>
        <w:tabs>
          <w:tab w:val="clear" w:pos="360"/>
        </w:tabs>
        <w:spacing w:before="0" w:after="0" w:line="240" w:lineRule="auto"/>
        <w:ind w:left="720"/>
        <w:rPr>
          <w:rFonts w:ascii="Arial" w:hAnsi="Arial" w:cs="Arial"/>
        </w:rPr>
      </w:pPr>
      <w:r w:rsidRPr="00CB3922">
        <w:rPr>
          <w:rFonts w:ascii="Arial" w:hAnsi="Arial" w:cs="Arial"/>
        </w:rPr>
        <w:t>If we revise or replace our standard policy form to provide more coverage without an additional premium charge, your policy will automatically provide the additional coverages as of the date the revision is effective in your state.</w:t>
      </w:r>
    </w:p>
    <w:p w14:paraId="3190EF55" w14:textId="77777777" w:rsidR="00D46A69" w:rsidRDefault="00D46A69" w:rsidP="00291222">
      <w:pPr>
        <w:pStyle w:val="indent1pn"/>
        <w:tabs>
          <w:tab w:val="clear" w:pos="360"/>
        </w:tabs>
        <w:spacing w:before="0" w:after="0" w:line="240" w:lineRule="auto"/>
        <w:ind w:left="720"/>
        <w:rPr>
          <w:rFonts w:ascii="Arial" w:hAnsi="Arial" w:cs="Arial"/>
        </w:rPr>
      </w:pPr>
    </w:p>
    <w:p w14:paraId="203A61B4" w14:textId="1E0FFADA" w:rsidR="00C22A54" w:rsidRDefault="000D3C44" w:rsidP="000D3C44">
      <w:pPr>
        <w:ind w:left="360" w:hanging="360"/>
        <w:rPr>
          <w:rFonts w:ascii="Arial" w:hAnsi="Arial" w:cs="Arial"/>
        </w:rPr>
      </w:pPr>
      <w:del w:id="36" w:author="Gail Hennessey" w:date="2017-07-10T12:10:00Z">
        <w:r>
          <w:rPr>
            <w:rFonts w:ascii="Arial" w:hAnsi="Arial" w:cs="Arial"/>
            <w:b/>
          </w:rPr>
          <w:delText>X</w:delText>
        </w:r>
        <w:r w:rsidR="00BB11F7">
          <w:rPr>
            <w:rFonts w:ascii="Arial" w:hAnsi="Arial" w:cs="Arial"/>
            <w:b/>
          </w:rPr>
          <w:delText>I</w:delText>
        </w:r>
      </w:del>
      <w:ins w:id="37" w:author="Gail Hennessey" w:date="2017-07-10T12:10:00Z">
        <w:r>
          <w:rPr>
            <w:rFonts w:ascii="Arial" w:hAnsi="Arial" w:cs="Arial"/>
            <w:b/>
          </w:rPr>
          <w:t>X</w:t>
        </w:r>
      </w:ins>
      <w:r w:rsidR="00C22A54" w:rsidRPr="007C07E1">
        <w:rPr>
          <w:rFonts w:ascii="Arial" w:hAnsi="Arial" w:cs="Arial"/>
          <w:b/>
        </w:rPr>
        <w:t>.</w:t>
      </w:r>
      <w:r w:rsidR="00C22A54">
        <w:rPr>
          <w:rFonts w:ascii="Arial" w:hAnsi="Arial" w:cs="Arial"/>
          <w:b/>
        </w:rPr>
        <w:tab/>
      </w:r>
      <w:r w:rsidR="00C22A54">
        <w:rPr>
          <w:rFonts w:ascii="Arial" w:hAnsi="Arial" w:cs="Arial"/>
        </w:rPr>
        <w:t xml:space="preserve">Paragraph </w:t>
      </w:r>
      <w:r w:rsidR="00C22A54">
        <w:rPr>
          <w:rFonts w:ascii="Arial" w:hAnsi="Arial" w:cs="Arial"/>
          <w:b/>
        </w:rPr>
        <w:t xml:space="preserve">5. </w:t>
      </w:r>
      <w:r w:rsidR="00C22A54">
        <w:rPr>
          <w:rFonts w:ascii="Arial" w:hAnsi="Arial" w:cs="Arial"/>
        </w:rPr>
        <w:t xml:space="preserve">of </w:t>
      </w:r>
      <w:r w:rsidR="00C22A54" w:rsidRPr="00C22A54">
        <w:rPr>
          <w:rFonts w:ascii="Arial" w:hAnsi="Arial" w:cs="Arial"/>
          <w:b/>
        </w:rPr>
        <w:t xml:space="preserve">SECTION V </w:t>
      </w:r>
      <w:r w:rsidR="00C22A54">
        <w:rPr>
          <w:rFonts w:ascii="Arial" w:hAnsi="Arial" w:cs="Arial"/>
          <w:b/>
        </w:rPr>
        <w:t>–</w:t>
      </w:r>
      <w:r w:rsidR="00C22A54" w:rsidRPr="00C22A54">
        <w:rPr>
          <w:rFonts w:ascii="Arial" w:hAnsi="Arial" w:cs="Arial"/>
          <w:b/>
        </w:rPr>
        <w:t xml:space="preserve"> DEFINITIONS</w:t>
      </w:r>
      <w:r w:rsidR="00C22A54">
        <w:rPr>
          <w:rFonts w:ascii="Arial" w:hAnsi="Arial" w:cs="Arial"/>
          <w:b/>
        </w:rPr>
        <w:t xml:space="preserve"> </w:t>
      </w:r>
      <w:r w:rsidR="00C22A54">
        <w:rPr>
          <w:rFonts w:ascii="Arial" w:hAnsi="Arial" w:cs="Arial"/>
        </w:rPr>
        <w:t>is deleted in its entirety and replaced with the following:</w:t>
      </w:r>
    </w:p>
    <w:p w14:paraId="7AC2F75A" w14:textId="77777777" w:rsidR="00C22A54" w:rsidRDefault="00C22A54" w:rsidP="00C22A54">
      <w:pPr>
        <w:tabs>
          <w:tab w:val="left" w:pos="360"/>
        </w:tabs>
        <w:ind w:left="360" w:hanging="360"/>
        <w:rPr>
          <w:rFonts w:ascii="Arial" w:hAnsi="Arial" w:cs="Arial"/>
        </w:rPr>
      </w:pPr>
    </w:p>
    <w:p w14:paraId="2498240B" w14:textId="77777777" w:rsidR="00C22A54" w:rsidRDefault="00C22A54" w:rsidP="000D3C44">
      <w:pPr>
        <w:tabs>
          <w:tab w:val="left" w:pos="360"/>
        </w:tabs>
        <w:ind w:left="360" w:hanging="360"/>
        <w:rPr>
          <w:rFonts w:ascii="Arial" w:hAnsi="Arial" w:cs="Arial"/>
        </w:rPr>
      </w:pPr>
      <w:r>
        <w:rPr>
          <w:rFonts w:ascii="Arial" w:hAnsi="Arial" w:cs="Arial"/>
        </w:rPr>
        <w:tab/>
      </w:r>
      <w:r>
        <w:rPr>
          <w:rFonts w:ascii="Arial" w:hAnsi="Arial" w:cs="Arial"/>
          <w:b/>
        </w:rPr>
        <w:t>5.</w:t>
      </w:r>
      <w:r>
        <w:rPr>
          <w:rFonts w:ascii="Arial" w:hAnsi="Arial" w:cs="Arial"/>
          <w:b/>
        </w:rPr>
        <w:tab/>
      </w:r>
      <w:r>
        <w:rPr>
          <w:rFonts w:ascii="Arial" w:hAnsi="Arial" w:cs="Arial"/>
        </w:rPr>
        <w:t xml:space="preserve">“Employee” includes a “leased worker” or a “temporary worker”.  </w:t>
      </w:r>
    </w:p>
    <w:p w14:paraId="7BAB867F" w14:textId="77777777" w:rsidR="00C22A54" w:rsidRDefault="00C22A54" w:rsidP="000D3C44">
      <w:pPr>
        <w:tabs>
          <w:tab w:val="left" w:pos="360"/>
        </w:tabs>
        <w:ind w:left="360"/>
        <w:rPr>
          <w:rFonts w:ascii="Arial" w:hAnsi="Arial" w:cs="Arial"/>
        </w:rPr>
      </w:pPr>
      <w:r>
        <w:rPr>
          <w:rFonts w:ascii="Arial" w:hAnsi="Arial" w:cs="Arial"/>
        </w:rPr>
        <w:tab/>
      </w:r>
    </w:p>
    <w:p w14:paraId="7E53A16E" w14:textId="66172E92" w:rsidR="0041570A" w:rsidRDefault="000D3C44" w:rsidP="0041570A">
      <w:pPr>
        <w:tabs>
          <w:tab w:val="left" w:pos="360"/>
        </w:tabs>
        <w:ind w:left="360" w:hanging="360"/>
        <w:rPr>
          <w:rFonts w:ascii="Arial" w:hAnsi="Arial" w:cs="Arial"/>
        </w:rPr>
      </w:pPr>
      <w:del w:id="38" w:author="Gail Hennessey" w:date="2017-07-10T12:10:00Z">
        <w:r>
          <w:rPr>
            <w:rFonts w:ascii="Arial" w:hAnsi="Arial" w:cs="Arial"/>
            <w:b/>
          </w:rPr>
          <w:delText>X</w:delText>
        </w:r>
        <w:r w:rsidR="00BB11F7">
          <w:rPr>
            <w:rFonts w:ascii="Arial" w:hAnsi="Arial" w:cs="Arial"/>
            <w:b/>
          </w:rPr>
          <w:delText>I</w:delText>
        </w:r>
        <w:r w:rsidR="00CD1AD3">
          <w:rPr>
            <w:rFonts w:ascii="Arial" w:hAnsi="Arial" w:cs="Arial"/>
            <w:b/>
          </w:rPr>
          <w:delText>I</w:delText>
        </w:r>
      </w:del>
      <w:ins w:id="39" w:author="Gail Hennessey" w:date="2017-07-10T12:10:00Z">
        <w:r>
          <w:rPr>
            <w:rFonts w:ascii="Arial" w:hAnsi="Arial" w:cs="Arial"/>
            <w:b/>
          </w:rPr>
          <w:t>X</w:t>
        </w:r>
        <w:r w:rsidR="00BB11F7">
          <w:rPr>
            <w:rFonts w:ascii="Arial" w:hAnsi="Arial" w:cs="Arial"/>
            <w:b/>
          </w:rPr>
          <w:t>I</w:t>
        </w:r>
      </w:ins>
      <w:r w:rsidR="0041570A" w:rsidRPr="005E31B7">
        <w:rPr>
          <w:rFonts w:ascii="Arial" w:hAnsi="Arial" w:cs="Arial"/>
        </w:rPr>
        <w:t>.</w:t>
      </w:r>
      <w:r w:rsidR="0041570A" w:rsidRPr="005E31B7">
        <w:rPr>
          <w:rFonts w:ascii="Arial" w:hAnsi="Arial" w:cs="Arial"/>
        </w:rPr>
        <w:tab/>
      </w:r>
      <w:r w:rsidR="0041570A">
        <w:rPr>
          <w:rFonts w:ascii="Arial" w:hAnsi="Arial" w:cs="Arial"/>
        </w:rPr>
        <w:t xml:space="preserve">Subparagraph </w:t>
      </w:r>
      <w:r w:rsidR="0041570A">
        <w:rPr>
          <w:rFonts w:ascii="Arial" w:hAnsi="Arial" w:cs="Arial"/>
          <w:b/>
        </w:rPr>
        <w:t xml:space="preserve">f. </w:t>
      </w:r>
      <w:r w:rsidR="0041570A">
        <w:rPr>
          <w:rFonts w:ascii="Arial" w:hAnsi="Arial" w:cs="Arial"/>
        </w:rPr>
        <w:t xml:space="preserve">of Paragraph </w:t>
      </w:r>
      <w:r w:rsidR="0041570A">
        <w:rPr>
          <w:rFonts w:ascii="Arial" w:hAnsi="Arial" w:cs="Arial"/>
          <w:b/>
        </w:rPr>
        <w:t xml:space="preserve">12. </w:t>
      </w:r>
      <w:r w:rsidR="0041570A">
        <w:rPr>
          <w:rFonts w:ascii="Arial" w:hAnsi="Arial" w:cs="Arial"/>
        </w:rPr>
        <w:t xml:space="preserve">of </w:t>
      </w:r>
      <w:r w:rsidR="0041570A" w:rsidRPr="00BC3979">
        <w:rPr>
          <w:rFonts w:ascii="Arial" w:hAnsi="Arial" w:cs="Arial"/>
          <w:b/>
        </w:rPr>
        <w:t>SECTION V - DEFINITIONS</w:t>
      </w:r>
      <w:r w:rsidR="0041570A" w:rsidRPr="005E31B7">
        <w:rPr>
          <w:rFonts w:ascii="Arial" w:hAnsi="Arial" w:cs="Arial"/>
        </w:rPr>
        <w:t xml:space="preserve"> </w:t>
      </w:r>
      <w:r w:rsidR="005B7FED">
        <w:rPr>
          <w:rFonts w:ascii="Arial" w:hAnsi="Arial" w:cs="Arial"/>
        </w:rPr>
        <w:t>is</w:t>
      </w:r>
      <w:r w:rsidR="0041570A">
        <w:rPr>
          <w:rFonts w:ascii="Arial" w:hAnsi="Arial" w:cs="Arial"/>
        </w:rPr>
        <w:t xml:space="preserve"> deleted in </w:t>
      </w:r>
      <w:r w:rsidR="005B7FED">
        <w:rPr>
          <w:rFonts w:ascii="Arial" w:hAnsi="Arial" w:cs="Arial"/>
        </w:rPr>
        <w:t>its</w:t>
      </w:r>
      <w:r w:rsidR="0041570A" w:rsidRPr="005E31B7">
        <w:rPr>
          <w:rFonts w:ascii="Arial" w:hAnsi="Arial" w:cs="Arial"/>
        </w:rPr>
        <w:t xml:space="preserve"> entirety and replaced </w:t>
      </w:r>
      <w:r w:rsidR="001C386A">
        <w:rPr>
          <w:rFonts w:ascii="Arial" w:hAnsi="Arial" w:cs="Arial"/>
        </w:rPr>
        <w:t>with</w:t>
      </w:r>
      <w:r w:rsidR="001C386A" w:rsidRPr="005E31B7">
        <w:rPr>
          <w:rFonts w:ascii="Arial" w:hAnsi="Arial" w:cs="Arial"/>
        </w:rPr>
        <w:t xml:space="preserve"> </w:t>
      </w:r>
      <w:r w:rsidR="0041570A" w:rsidRPr="005E31B7">
        <w:rPr>
          <w:rFonts w:ascii="Arial" w:hAnsi="Arial" w:cs="Arial"/>
        </w:rPr>
        <w:t>the following:</w:t>
      </w:r>
    </w:p>
    <w:p w14:paraId="6964FD5B" w14:textId="77777777" w:rsidR="0041570A" w:rsidRPr="005E31B7" w:rsidRDefault="0041570A" w:rsidP="0041570A">
      <w:pPr>
        <w:tabs>
          <w:tab w:val="left" w:pos="360"/>
        </w:tabs>
        <w:ind w:left="360" w:hanging="360"/>
        <w:rPr>
          <w:rFonts w:ascii="Arial" w:hAnsi="Arial" w:cs="Arial"/>
        </w:rPr>
      </w:pPr>
    </w:p>
    <w:p w14:paraId="62588AC3" w14:textId="77777777" w:rsidR="00861EB3" w:rsidRPr="00340FB9" w:rsidRDefault="00D02932" w:rsidP="00D02932">
      <w:pPr>
        <w:tabs>
          <w:tab w:val="left" w:pos="360"/>
          <w:tab w:val="left" w:pos="720"/>
          <w:tab w:val="left" w:pos="900"/>
        </w:tabs>
        <w:ind w:left="720" w:hanging="360"/>
        <w:rPr>
          <w:rFonts w:ascii="Arial" w:hAnsi="Arial" w:cs="Arial"/>
        </w:rPr>
      </w:pPr>
      <w:r w:rsidRPr="00D02932">
        <w:rPr>
          <w:rFonts w:ascii="Arial" w:hAnsi="Arial" w:cs="Arial"/>
          <w:b/>
        </w:rPr>
        <w:t>f.</w:t>
      </w:r>
      <w:r>
        <w:rPr>
          <w:rFonts w:ascii="Arial" w:hAnsi="Arial" w:cs="Arial"/>
        </w:rPr>
        <w:tab/>
      </w:r>
      <w:r w:rsidR="0041570A" w:rsidRPr="005E31B7">
        <w:rPr>
          <w:rFonts w:ascii="Arial" w:hAnsi="Arial" w:cs="Arial"/>
        </w:rPr>
        <w:t xml:space="preserve">Vehicles not described in </w:t>
      </w:r>
      <w:r w:rsidR="0041570A">
        <w:rPr>
          <w:rFonts w:ascii="Arial" w:hAnsi="Arial" w:cs="Arial"/>
        </w:rPr>
        <w:t>Paragr</w:t>
      </w:r>
      <w:r w:rsidR="0041570A" w:rsidRPr="005E31B7">
        <w:rPr>
          <w:rFonts w:ascii="Arial" w:hAnsi="Arial" w:cs="Arial"/>
        </w:rPr>
        <w:t>a</w:t>
      </w:r>
      <w:r w:rsidR="0041570A">
        <w:rPr>
          <w:rFonts w:ascii="Arial" w:hAnsi="Arial" w:cs="Arial"/>
        </w:rPr>
        <w:t xml:space="preserve">ph </w:t>
      </w:r>
      <w:r w:rsidR="0041570A" w:rsidRPr="00BC3979">
        <w:rPr>
          <w:rFonts w:ascii="Arial" w:hAnsi="Arial" w:cs="Arial"/>
          <w:b/>
        </w:rPr>
        <w:t xml:space="preserve">a., b., c. </w:t>
      </w:r>
      <w:r w:rsidR="0041570A" w:rsidRPr="00BC3979">
        <w:rPr>
          <w:rFonts w:ascii="Arial" w:hAnsi="Arial" w:cs="Arial"/>
        </w:rPr>
        <w:t>or</w:t>
      </w:r>
      <w:r w:rsidR="0041570A" w:rsidRPr="00BC3979">
        <w:rPr>
          <w:rFonts w:ascii="Arial" w:hAnsi="Arial" w:cs="Arial"/>
          <w:b/>
        </w:rPr>
        <w:t xml:space="preserve"> d.</w:t>
      </w:r>
      <w:r w:rsidR="0041570A" w:rsidRPr="005E31B7">
        <w:rPr>
          <w:rFonts w:ascii="Arial" w:hAnsi="Arial" w:cs="Arial"/>
        </w:rPr>
        <w:t xml:space="preserve"> above maintained primarily for purposes other than the tra</w:t>
      </w:r>
      <w:r w:rsidR="00944769">
        <w:rPr>
          <w:rFonts w:ascii="Arial" w:hAnsi="Arial" w:cs="Arial"/>
        </w:rPr>
        <w:t>nsportation of persons or cargo</w:t>
      </w:r>
      <w:r w:rsidR="005B7FED">
        <w:rPr>
          <w:rFonts w:ascii="Arial" w:hAnsi="Arial" w:cs="Arial"/>
        </w:rPr>
        <w:t>.</w:t>
      </w:r>
      <w:r w:rsidR="00944769">
        <w:rPr>
          <w:rFonts w:ascii="Arial" w:hAnsi="Arial" w:cs="Arial"/>
        </w:rPr>
        <w:t xml:space="preserve"> </w:t>
      </w:r>
    </w:p>
    <w:p w14:paraId="79D03A98" w14:textId="77777777" w:rsidR="00E573EF" w:rsidRPr="001C3EB4" w:rsidRDefault="00E573EF" w:rsidP="00E573EF"/>
    <w:p w14:paraId="4464DEAB" w14:textId="77777777" w:rsidR="00E573EF" w:rsidRPr="00C22A54" w:rsidRDefault="00E573EF" w:rsidP="00C22A54">
      <w:pPr>
        <w:tabs>
          <w:tab w:val="left" w:pos="360"/>
        </w:tabs>
        <w:rPr>
          <w:rFonts w:ascii="Arial" w:hAnsi="Arial" w:cs="Arial"/>
        </w:rPr>
      </w:pPr>
    </w:p>
    <w:p w14:paraId="6CBF0CED" w14:textId="77777777" w:rsidR="0041570A" w:rsidRDefault="0041570A" w:rsidP="0041570A">
      <w:pPr>
        <w:rPr>
          <w:rFonts w:ascii="Arial" w:hAnsi="Arial" w:cs="Arial"/>
        </w:rPr>
      </w:pPr>
      <w:r w:rsidRPr="005E31B7">
        <w:rPr>
          <w:rFonts w:ascii="Arial" w:hAnsi="Arial" w:cs="Arial"/>
        </w:rPr>
        <w:t xml:space="preserve">         </w:t>
      </w:r>
    </w:p>
    <w:p w14:paraId="785FD2E2" w14:textId="77777777" w:rsidR="00291222" w:rsidRDefault="00291222" w:rsidP="00291222">
      <w:pPr>
        <w:tabs>
          <w:tab w:val="left" w:pos="1080"/>
        </w:tabs>
        <w:rPr>
          <w:rFonts w:ascii="Arial" w:hAnsi="Arial" w:cs="Arial"/>
        </w:rPr>
      </w:pPr>
      <w:r w:rsidRPr="008F47BE">
        <w:rPr>
          <w:rFonts w:ascii="Arial" w:hAnsi="Arial" w:cs="Arial"/>
        </w:rPr>
        <w:t>All other terms and conditions of the policy remain the same.</w:t>
      </w:r>
    </w:p>
    <w:p w14:paraId="0F2A32CC" w14:textId="77777777" w:rsidR="000D3C44" w:rsidRDefault="000D3C44" w:rsidP="00291222">
      <w:pPr>
        <w:tabs>
          <w:tab w:val="left" w:pos="1080"/>
        </w:tabs>
        <w:rPr>
          <w:rFonts w:ascii="Arial" w:hAnsi="Arial" w:cs="Arial"/>
        </w:rPr>
      </w:pPr>
    </w:p>
    <w:p w14:paraId="60EB77FA" w14:textId="77777777" w:rsidR="000D3C44" w:rsidRDefault="000D3C44" w:rsidP="00291222">
      <w:pPr>
        <w:tabs>
          <w:tab w:val="left" w:pos="1080"/>
        </w:tabs>
        <w:rPr>
          <w:rFonts w:ascii="Arial" w:hAnsi="Arial" w:cs="Arial"/>
        </w:rPr>
      </w:pPr>
    </w:p>
    <w:p w14:paraId="446690AE" w14:textId="77777777" w:rsidR="000D3C44" w:rsidRDefault="000D3C44" w:rsidP="00291222">
      <w:pPr>
        <w:tabs>
          <w:tab w:val="left" w:pos="1080"/>
        </w:tabs>
        <w:rPr>
          <w:rFonts w:ascii="Arial" w:hAnsi="Arial" w:cs="Arial"/>
        </w:rPr>
      </w:pPr>
    </w:p>
    <w:p w14:paraId="2DC93B67" w14:textId="77777777" w:rsidR="000D3C44" w:rsidRDefault="000D3C44" w:rsidP="00291222">
      <w:pPr>
        <w:tabs>
          <w:tab w:val="left" w:pos="1080"/>
        </w:tabs>
        <w:rPr>
          <w:rFonts w:ascii="Arial" w:hAnsi="Arial" w:cs="Arial"/>
        </w:rPr>
      </w:pPr>
    </w:p>
    <w:p w14:paraId="1BF8B03E" w14:textId="77777777" w:rsidR="000D3C44" w:rsidRDefault="000D3C44" w:rsidP="00291222">
      <w:pPr>
        <w:tabs>
          <w:tab w:val="left" w:pos="1080"/>
        </w:tabs>
        <w:rPr>
          <w:rFonts w:ascii="Arial" w:hAnsi="Arial" w:cs="Arial"/>
        </w:rPr>
      </w:pPr>
    </w:p>
    <w:p w14:paraId="2E8DFB7D" w14:textId="77777777" w:rsidR="000D3C44" w:rsidRDefault="000D3C44" w:rsidP="00291222">
      <w:pPr>
        <w:tabs>
          <w:tab w:val="left" w:pos="1080"/>
        </w:tabs>
        <w:rPr>
          <w:rFonts w:ascii="Arial" w:hAnsi="Arial" w:cs="Arial"/>
        </w:rPr>
      </w:pPr>
    </w:p>
    <w:p w14:paraId="17F5B065" w14:textId="77777777" w:rsidR="000D3C44" w:rsidRDefault="000D3C44" w:rsidP="00291222">
      <w:pPr>
        <w:tabs>
          <w:tab w:val="left" w:pos="1080"/>
        </w:tabs>
        <w:rPr>
          <w:rFonts w:ascii="Arial" w:hAnsi="Arial" w:cs="Arial"/>
        </w:rPr>
      </w:pPr>
    </w:p>
    <w:p w14:paraId="477CDF31" w14:textId="77777777" w:rsidR="000D3C44" w:rsidRDefault="000D3C44" w:rsidP="00291222">
      <w:pPr>
        <w:tabs>
          <w:tab w:val="left" w:pos="1080"/>
        </w:tabs>
        <w:rPr>
          <w:rFonts w:ascii="Arial" w:hAnsi="Arial" w:cs="Arial"/>
        </w:rPr>
      </w:pPr>
    </w:p>
    <w:p w14:paraId="1C8B461A" w14:textId="77777777" w:rsidR="000D3C44" w:rsidRDefault="000D3C44" w:rsidP="00291222">
      <w:pPr>
        <w:tabs>
          <w:tab w:val="left" w:pos="1080"/>
        </w:tabs>
        <w:rPr>
          <w:rFonts w:ascii="Arial" w:hAnsi="Arial" w:cs="Arial"/>
        </w:rPr>
      </w:pPr>
    </w:p>
    <w:p w14:paraId="260D0B1E" w14:textId="77777777" w:rsidR="000D3C44" w:rsidRDefault="000D3C44" w:rsidP="00291222">
      <w:pPr>
        <w:tabs>
          <w:tab w:val="left" w:pos="1080"/>
        </w:tabs>
        <w:rPr>
          <w:rFonts w:ascii="Arial" w:hAnsi="Arial" w:cs="Arial"/>
        </w:rPr>
      </w:pPr>
    </w:p>
    <w:p w14:paraId="5D70562A" w14:textId="77777777" w:rsidR="000D3C44" w:rsidRPr="008F47BE" w:rsidRDefault="000D3C44" w:rsidP="00291222">
      <w:pPr>
        <w:tabs>
          <w:tab w:val="left" w:pos="1080"/>
        </w:tabs>
        <w:rPr>
          <w:rFonts w:ascii="Arial" w:hAnsi="Arial" w:cs="Arial"/>
        </w:rPr>
      </w:pPr>
    </w:p>
    <w:p w14:paraId="39A6620C" w14:textId="77777777" w:rsidR="00291222" w:rsidRPr="008F47BE" w:rsidRDefault="00291222" w:rsidP="00291222">
      <w:pPr>
        <w:rPr>
          <w:rFonts w:ascii="Arial" w:hAnsi="Arial" w:cs="Arial"/>
        </w:rPr>
      </w:pP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sidRPr="008F47BE">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8F47BE">
        <w:rPr>
          <w:rFonts w:ascii="Arial" w:hAnsi="Arial" w:cs="Arial"/>
        </w:rPr>
        <w:t>___________________________________</w:t>
      </w:r>
    </w:p>
    <w:p w14:paraId="3F0C4991" w14:textId="77777777" w:rsidR="00291222" w:rsidRDefault="00291222" w:rsidP="00291222">
      <w:r w:rsidRPr="008F47BE">
        <w:rPr>
          <w:rFonts w:ascii="Arial" w:hAnsi="Arial" w:cs="Arial"/>
        </w:rPr>
        <w:tab/>
      </w:r>
      <w:r>
        <w:rPr>
          <w:rFonts w:ascii="Arial" w:hAnsi="Arial" w:cs="Arial"/>
        </w:rPr>
        <w:tab/>
      </w:r>
      <w:r>
        <w:rPr>
          <w:rFonts w:ascii="Arial" w:hAnsi="Arial" w:cs="Arial"/>
        </w:rPr>
        <w:tab/>
      </w:r>
      <w:r w:rsidRPr="008F47BE">
        <w:rPr>
          <w:rFonts w:ascii="Arial" w:hAnsi="Arial" w:cs="Arial"/>
        </w:rPr>
        <w:tab/>
      </w:r>
      <w:r w:rsidRPr="008F47BE">
        <w:rPr>
          <w:rFonts w:ascii="Arial" w:hAnsi="Arial" w:cs="Arial"/>
        </w:rPr>
        <w:tab/>
        <w:t>Authorized Representative</w:t>
      </w:r>
    </w:p>
    <w:p w14:paraId="556F0608" w14:textId="77777777" w:rsidR="00954989" w:rsidRDefault="00954989" w:rsidP="00675AAB">
      <w:pPr>
        <w:ind w:left="1080" w:hanging="360"/>
        <w:rPr>
          <w:rFonts w:ascii="Arial" w:hAnsi="Arial" w:cs="Arial"/>
          <w:b/>
        </w:rPr>
      </w:pPr>
    </w:p>
    <w:p w14:paraId="1F475041" w14:textId="77777777" w:rsidR="00954989" w:rsidRDefault="00954989" w:rsidP="00675AAB">
      <w:pPr>
        <w:ind w:left="1080" w:hanging="360"/>
        <w:rPr>
          <w:rFonts w:ascii="Arial" w:hAnsi="Arial" w:cs="Arial"/>
          <w:b/>
        </w:rPr>
      </w:pPr>
    </w:p>
    <w:p w14:paraId="0DDE7DF2" w14:textId="77777777" w:rsidR="00954989" w:rsidRDefault="00954989" w:rsidP="00675AAB">
      <w:pPr>
        <w:ind w:left="1080" w:hanging="360"/>
        <w:rPr>
          <w:rFonts w:ascii="Arial" w:hAnsi="Arial" w:cs="Arial"/>
          <w:b/>
        </w:rPr>
      </w:pPr>
    </w:p>
    <w:sectPr w:rsidR="00954989" w:rsidSect="007C07E1">
      <w:headerReference w:type="default" r:id="rId9"/>
      <w:footerReference w:type="even" r:id="rId10"/>
      <w:footerReference w:type="default" r:id="rId11"/>
      <w:pgSz w:w="12240" w:h="15840"/>
      <w:pgMar w:top="547" w:right="1440" w:bottom="720" w:left="1800" w:header="720" w:footer="4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B67EC" w14:textId="77777777" w:rsidR="00DC39AE" w:rsidRDefault="00DC39AE">
      <w:r>
        <w:separator/>
      </w:r>
    </w:p>
  </w:endnote>
  <w:endnote w:type="continuationSeparator" w:id="0">
    <w:p w14:paraId="5133E2B9" w14:textId="77777777" w:rsidR="00DC39AE" w:rsidRDefault="00DC39AE">
      <w:r>
        <w:continuationSeparator/>
      </w:r>
    </w:p>
  </w:endnote>
  <w:endnote w:type="continuationNotice" w:id="1">
    <w:p w14:paraId="5EB984B7" w14:textId="77777777" w:rsidR="00DC39AE" w:rsidRDefault="00DC39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panose1 w:val="020B0603020202030204"/>
    <w:charset w:val="00"/>
    <w:family w:val="swiss"/>
    <w:pitch w:val="variable"/>
    <w:sig w:usb0="00000007" w:usb1="00000000" w:usb2="00000000" w:usb3="00000000" w:csb0="00000013"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F9088" w14:textId="77777777" w:rsidR="00E747D3" w:rsidRDefault="00E747D3" w:rsidP="002E50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8E89DFA" w14:textId="77777777" w:rsidR="00E747D3" w:rsidRDefault="00E747D3" w:rsidP="002E50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FBCD02" w14:textId="44B0DB59" w:rsidR="00E747D3" w:rsidRDefault="00CA1156" w:rsidP="002E508F">
    <w:pPr>
      <w:pStyle w:val="Footer"/>
      <w:ind w:right="360"/>
      <w:rPr>
        <w:rStyle w:val="PageNumber"/>
        <w:rFonts w:ascii="Arial" w:hAnsi="Arial" w:cs="Arial"/>
        <w:sz w:val="18"/>
        <w:szCs w:val="18"/>
      </w:rPr>
    </w:pPr>
    <w:del w:id="40" w:author="Gail Hennessey" w:date="2017-07-10T12:10:00Z">
      <w:r>
        <w:rPr>
          <w:rFonts w:ascii="Arial" w:hAnsi="Arial" w:cs="Arial"/>
          <w:sz w:val="18"/>
          <w:szCs w:val="18"/>
        </w:rPr>
        <w:delText>102178 (05</w:delText>
      </w:r>
    </w:del>
    <w:ins w:id="41" w:author="Gail Hennessey" w:date="2017-07-10T12:10:00Z">
      <w:r w:rsidR="00E747D3">
        <w:rPr>
          <w:rFonts w:ascii="Arial" w:hAnsi="Arial" w:cs="Arial"/>
          <w:sz w:val="18"/>
          <w:szCs w:val="18"/>
        </w:rPr>
        <w:t>106354 (11</w:t>
      </w:r>
    </w:ins>
    <w:r w:rsidR="00E747D3">
      <w:rPr>
        <w:rFonts w:ascii="Arial" w:hAnsi="Arial" w:cs="Arial"/>
        <w:sz w:val="18"/>
        <w:szCs w:val="18"/>
      </w:rPr>
      <w:t xml:space="preserve">/10) </w:t>
    </w:r>
    <w:r w:rsidR="00E747D3" w:rsidRPr="00BA12B2">
      <w:rPr>
        <w:rFonts w:ascii="Arial" w:hAnsi="Arial" w:cs="Arial"/>
        <w:sz w:val="18"/>
        <w:szCs w:val="18"/>
      </w:rPr>
      <w:tab/>
      <w:t xml:space="preserve">Page </w:t>
    </w:r>
    <w:r w:rsidR="00E747D3" w:rsidRPr="00BA12B2">
      <w:rPr>
        <w:rStyle w:val="PageNumber"/>
        <w:rFonts w:ascii="Arial" w:hAnsi="Arial" w:cs="Arial"/>
        <w:sz w:val="18"/>
        <w:szCs w:val="18"/>
      </w:rPr>
      <w:fldChar w:fldCharType="begin"/>
    </w:r>
    <w:r w:rsidR="00E747D3" w:rsidRPr="00BA12B2">
      <w:rPr>
        <w:rStyle w:val="PageNumber"/>
        <w:rFonts w:ascii="Arial" w:hAnsi="Arial" w:cs="Arial"/>
        <w:sz w:val="18"/>
        <w:szCs w:val="18"/>
      </w:rPr>
      <w:instrText xml:space="preserve"> PAGE </w:instrText>
    </w:r>
    <w:r w:rsidR="00E747D3" w:rsidRPr="00BA12B2">
      <w:rPr>
        <w:rStyle w:val="PageNumber"/>
        <w:rFonts w:ascii="Arial" w:hAnsi="Arial" w:cs="Arial"/>
        <w:sz w:val="18"/>
        <w:szCs w:val="18"/>
      </w:rPr>
      <w:fldChar w:fldCharType="separate"/>
    </w:r>
    <w:r w:rsidR="00DC39AE">
      <w:rPr>
        <w:rStyle w:val="PageNumber"/>
        <w:rFonts w:ascii="Arial" w:hAnsi="Arial" w:cs="Arial"/>
        <w:noProof/>
        <w:sz w:val="18"/>
        <w:szCs w:val="18"/>
      </w:rPr>
      <w:t>2</w:t>
    </w:r>
    <w:r w:rsidR="00E747D3" w:rsidRPr="00BA12B2">
      <w:rPr>
        <w:rStyle w:val="PageNumber"/>
        <w:rFonts w:ascii="Arial" w:hAnsi="Arial" w:cs="Arial"/>
        <w:sz w:val="18"/>
        <w:szCs w:val="18"/>
      </w:rPr>
      <w:fldChar w:fldCharType="end"/>
    </w:r>
    <w:r w:rsidR="00E747D3" w:rsidRPr="00BA12B2">
      <w:rPr>
        <w:rStyle w:val="PageNumber"/>
        <w:rFonts w:ascii="Arial" w:hAnsi="Arial" w:cs="Arial"/>
        <w:sz w:val="18"/>
        <w:szCs w:val="18"/>
      </w:rPr>
      <w:t xml:space="preserve"> of </w:t>
    </w:r>
    <w:r w:rsidR="00E747D3" w:rsidRPr="00BA12B2">
      <w:rPr>
        <w:rStyle w:val="PageNumber"/>
        <w:rFonts w:ascii="Arial" w:hAnsi="Arial" w:cs="Arial"/>
        <w:sz w:val="18"/>
        <w:szCs w:val="18"/>
      </w:rPr>
      <w:fldChar w:fldCharType="begin"/>
    </w:r>
    <w:r w:rsidR="00E747D3" w:rsidRPr="00BA12B2">
      <w:rPr>
        <w:rStyle w:val="PageNumber"/>
        <w:rFonts w:ascii="Arial" w:hAnsi="Arial" w:cs="Arial"/>
        <w:sz w:val="18"/>
        <w:szCs w:val="18"/>
      </w:rPr>
      <w:instrText xml:space="preserve"> NUMPAGES </w:instrText>
    </w:r>
    <w:r w:rsidR="00E747D3" w:rsidRPr="00BA12B2">
      <w:rPr>
        <w:rStyle w:val="PageNumber"/>
        <w:rFonts w:ascii="Arial" w:hAnsi="Arial" w:cs="Arial"/>
        <w:sz w:val="18"/>
        <w:szCs w:val="18"/>
      </w:rPr>
      <w:fldChar w:fldCharType="separate"/>
    </w:r>
    <w:r w:rsidR="00DC39AE">
      <w:rPr>
        <w:rStyle w:val="PageNumber"/>
        <w:rFonts w:ascii="Arial" w:hAnsi="Arial" w:cs="Arial"/>
        <w:noProof/>
        <w:sz w:val="18"/>
        <w:szCs w:val="18"/>
      </w:rPr>
      <w:t>6</w:t>
    </w:r>
    <w:r w:rsidR="00E747D3" w:rsidRPr="00BA12B2">
      <w:rPr>
        <w:rStyle w:val="PageNumber"/>
        <w:rFonts w:ascii="Arial" w:hAnsi="Arial" w:cs="Arial"/>
        <w:sz w:val="18"/>
        <w:szCs w:val="18"/>
      </w:rPr>
      <w:fldChar w:fldCharType="end"/>
    </w:r>
  </w:p>
  <w:p w14:paraId="10F47E87" w14:textId="77777777" w:rsidR="00E747D3" w:rsidRPr="00575E0C" w:rsidRDefault="00E747D3" w:rsidP="00575E0C">
    <w:pPr>
      <w:jc w:val="center"/>
      <w:rPr>
        <w:rFonts w:ascii="Arial" w:hAnsi="Arial" w:cs="Arial"/>
        <w:sz w:val="16"/>
        <w:szCs w:val="16"/>
      </w:rPr>
    </w:pPr>
    <w:r w:rsidRPr="00575E0C">
      <w:rPr>
        <w:rFonts w:ascii="Arial" w:hAnsi="Arial" w:cs="Arial"/>
        <w:sz w:val="16"/>
        <w:szCs w:val="16"/>
      </w:rPr>
      <w:t>Includes copyrighted material of Insurance Services Office, Inc., with its permission.</w:t>
    </w:r>
  </w:p>
  <w:p w14:paraId="0EA6A863" w14:textId="77777777" w:rsidR="00E747D3" w:rsidRPr="00575E0C" w:rsidRDefault="00E747D3" w:rsidP="00575E0C">
    <w:pPr>
      <w:jc w:val="center"/>
      <w:rPr>
        <w:rFonts w:ascii="Arial" w:hAnsi="Arial" w:cs="Arial"/>
        <w:sz w:val="16"/>
        <w:szCs w:val="16"/>
      </w:rPr>
    </w:pPr>
    <w:r w:rsidRPr="00575E0C">
      <w:rPr>
        <w:rFonts w:ascii="Arial" w:hAnsi="Arial" w:cs="Arial"/>
        <w:sz w:val="16"/>
        <w:szCs w:val="16"/>
      </w:rPr>
      <w:t>All rights reserved.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924710" w14:textId="77777777" w:rsidR="00DC39AE" w:rsidRDefault="00DC39AE">
      <w:r>
        <w:separator/>
      </w:r>
    </w:p>
  </w:footnote>
  <w:footnote w:type="continuationSeparator" w:id="0">
    <w:p w14:paraId="4C0D6260" w14:textId="77777777" w:rsidR="00DC39AE" w:rsidRDefault="00DC39AE">
      <w:r>
        <w:continuationSeparator/>
      </w:r>
    </w:p>
  </w:footnote>
  <w:footnote w:type="continuationNotice" w:id="1">
    <w:p w14:paraId="39992AFC" w14:textId="77777777" w:rsidR="00DC39AE" w:rsidRDefault="00DC39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926676" w14:textId="77777777" w:rsidR="00E747D3" w:rsidRDefault="00E747D3">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0731A"/>
    <w:multiLevelType w:val="singleLevel"/>
    <w:tmpl w:val="87A670DA"/>
    <w:lvl w:ilvl="0">
      <w:start w:val="2"/>
      <w:numFmt w:val="lowerLetter"/>
      <w:lvlText w:val="%1."/>
      <w:lvlJc w:val="left"/>
      <w:pPr>
        <w:tabs>
          <w:tab w:val="num" w:pos="360"/>
        </w:tabs>
        <w:ind w:left="360" w:hanging="360"/>
      </w:pPr>
      <w:rPr>
        <w:b/>
        <w:i w:val="0"/>
      </w:rPr>
    </w:lvl>
  </w:abstractNum>
  <w:abstractNum w:abstractNumId="1">
    <w:nsid w:val="42A750AB"/>
    <w:multiLevelType w:val="singleLevel"/>
    <w:tmpl w:val="F2C4EA9C"/>
    <w:lvl w:ilvl="0">
      <w:start w:val="4"/>
      <w:numFmt w:val="lowerLetter"/>
      <w:lvlText w:val="%1."/>
      <w:lvlJc w:val="left"/>
      <w:pPr>
        <w:tabs>
          <w:tab w:val="num" w:pos="810"/>
        </w:tabs>
        <w:ind w:left="810" w:hanging="360"/>
      </w:pPr>
      <w:rPr>
        <w:b/>
        <w:i w:val="0"/>
      </w:rPr>
    </w:lvl>
  </w:abstractNum>
  <w:abstractNum w:abstractNumId="2">
    <w:nsid w:val="51F85B7E"/>
    <w:multiLevelType w:val="hybridMultilevel"/>
    <w:tmpl w:val="7520AF20"/>
    <w:lvl w:ilvl="0" w:tplc="F484ECDC">
      <w:start w:val="4"/>
      <w:numFmt w:val="lowerRoman"/>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8CF41CC"/>
    <w:multiLevelType w:val="singleLevel"/>
    <w:tmpl w:val="BA20FB68"/>
    <w:lvl w:ilvl="0">
      <w:start w:val="1"/>
      <w:numFmt w:val="upperLetter"/>
      <w:lvlText w:val="%1."/>
      <w:lvlJc w:val="left"/>
      <w:pPr>
        <w:tabs>
          <w:tab w:val="num" w:pos="360"/>
        </w:tabs>
        <w:ind w:left="360" w:hanging="360"/>
      </w:pPr>
    </w:lvl>
  </w:abstractNum>
  <w:abstractNum w:abstractNumId="4">
    <w:nsid w:val="67713566"/>
    <w:multiLevelType w:val="hybridMultilevel"/>
    <w:tmpl w:val="2564C140"/>
    <w:lvl w:ilvl="0" w:tplc="0409000F">
      <w:start w:val="1"/>
      <w:numFmt w:val="decimal"/>
      <w:lvlText w:val="%1."/>
      <w:lvlJc w:val="left"/>
      <w:pPr>
        <w:tabs>
          <w:tab w:val="num" w:pos="720"/>
        </w:tabs>
        <w:ind w:left="720" w:hanging="360"/>
      </w:pPr>
      <w:rPr>
        <w:rFonts w:hint="default"/>
      </w:rPr>
    </w:lvl>
    <w:lvl w:ilvl="1" w:tplc="356CE3B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E452B90"/>
    <w:multiLevelType w:val="hybridMultilevel"/>
    <w:tmpl w:val="CF384892"/>
    <w:lvl w:ilvl="0" w:tplc="9280A27E">
      <w:start w:val="3"/>
      <w:numFmt w:val="decimal"/>
      <w:lvlText w:val="(%1)"/>
      <w:lvlJc w:val="left"/>
      <w:pPr>
        <w:tabs>
          <w:tab w:val="num" w:pos="1095"/>
        </w:tabs>
        <w:ind w:left="1095" w:hanging="360"/>
      </w:pPr>
      <w:rPr>
        <w:rFonts w:hint="default"/>
        <w:b/>
      </w:rPr>
    </w:lvl>
    <w:lvl w:ilvl="1" w:tplc="04090019" w:tentative="1">
      <w:start w:val="1"/>
      <w:numFmt w:val="lowerLetter"/>
      <w:lvlText w:val="%2."/>
      <w:lvlJc w:val="left"/>
      <w:pPr>
        <w:tabs>
          <w:tab w:val="num" w:pos="1815"/>
        </w:tabs>
        <w:ind w:left="1815" w:hanging="360"/>
      </w:pPr>
    </w:lvl>
    <w:lvl w:ilvl="2" w:tplc="0409001B" w:tentative="1">
      <w:start w:val="1"/>
      <w:numFmt w:val="lowerRoman"/>
      <w:lvlText w:val="%3."/>
      <w:lvlJc w:val="right"/>
      <w:pPr>
        <w:tabs>
          <w:tab w:val="num" w:pos="2535"/>
        </w:tabs>
        <w:ind w:left="2535" w:hanging="180"/>
      </w:pPr>
    </w:lvl>
    <w:lvl w:ilvl="3" w:tplc="0409000F" w:tentative="1">
      <w:start w:val="1"/>
      <w:numFmt w:val="decimal"/>
      <w:lvlText w:val="%4."/>
      <w:lvlJc w:val="left"/>
      <w:pPr>
        <w:tabs>
          <w:tab w:val="num" w:pos="3255"/>
        </w:tabs>
        <w:ind w:left="3255" w:hanging="360"/>
      </w:pPr>
    </w:lvl>
    <w:lvl w:ilvl="4" w:tplc="04090019" w:tentative="1">
      <w:start w:val="1"/>
      <w:numFmt w:val="lowerLetter"/>
      <w:lvlText w:val="%5."/>
      <w:lvlJc w:val="left"/>
      <w:pPr>
        <w:tabs>
          <w:tab w:val="num" w:pos="3975"/>
        </w:tabs>
        <w:ind w:left="3975" w:hanging="360"/>
      </w:pPr>
    </w:lvl>
    <w:lvl w:ilvl="5" w:tplc="0409001B" w:tentative="1">
      <w:start w:val="1"/>
      <w:numFmt w:val="lowerRoman"/>
      <w:lvlText w:val="%6."/>
      <w:lvlJc w:val="right"/>
      <w:pPr>
        <w:tabs>
          <w:tab w:val="num" w:pos="4695"/>
        </w:tabs>
        <w:ind w:left="4695" w:hanging="180"/>
      </w:pPr>
    </w:lvl>
    <w:lvl w:ilvl="6" w:tplc="0409000F" w:tentative="1">
      <w:start w:val="1"/>
      <w:numFmt w:val="decimal"/>
      <w:lvlText w:val="%7."/>
      <w:lvlJc w:val="left"/>
      <w:pPr>
        <w:tabs>
          <w:tab w:val="num" w:pos="5415"/>
        </w:tabs>
        <w:ind w:left="5415" w:hanging="360"/>
      </w:pPr>
    </w:lvl>
    <w:lvl w:ilvl="7" w:tplc="04090019" w:tentative="1">
      <w:start w:val="1"/>
      <w:numFmt w:val="lowerLetter"/>
      <w:lvlText w:val="%8."/>
      <w:lvlJc w:val="left"/>
      <w:pPr>
        <w:tabs>
          <w:tab w:val="num" w:pos="6135"/>
        </w:tabs>
        <w:ind w:left="6135" w:hanging="360"/>
      </w:pPr>
    </w:lvl>
    <w:lvl w:ilvl="8" w:tplc="0409001B" w:tentative="1">
      <w:start w:val="1"/>
      <w:numFmt w:val="lowerRoman"/>
      <w:lvlText w:val="%9."/>
      <w:lvlJc w:val="right"/>
      <w:pPr>
        <w:tabs>
          <w:tab w:val="num" w:pos="6855"/>
        </w:tabs>
        <w:ind w:left="6855" w:hanging="180"/>
      </w:pPr>
    </w:lvl>
  </w:abstractNum>
  <w:abstractNum w:abstractNumId="6">
    <w:nsid w:val="7AF27A01"/>
    <w:multiLevelType w:val="singleLevel"/>
    <w:tmpl w:val="901CEEB4"/>
    <w:lvl w:ilvl="0">
      <w:start w:val="5"/>
      <w:numFmt w:val="lowerLetter"/>
      <w:lvlText w:val="%1."/>
      <w:lvlJc w:val="left"/>
      <w:pPr>
        <w:tabs>
          <w:tab w:val="num" w:pos="1080"/>
        </w:tabs>
        <w:ind w:left="1080" w:hanging="360"/>
      </w:pPr>
      <w:rPr>
        <w:rFonts w:hint="default"/>
        <w:b/>
      </w:rPr>
    </w:lvl>
  </w:abstractNum>
  <w:num w:numId="1">
    <w:abstractNumId w:val="4"/>
  </w:num>
  <w:num w:numId="2">
    <w:abstractNumId w:val="0"/>
  </w:num>
  <w:num w:numId="3">
    <w:abstractNumId w:val="1"/>
  </w:num>
  <w:num w:numId="4">
    <w:abstractNumId w:val="3"/>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 w:id="1"/>
  </w:footnotePr>
  <w:endnotePr>
    <w:endnote w:id="-1"/>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E508F"/>
    <w:rsid w:val="00000405"/>
    <w:rsid w:val="00000B0B"/>
    <w:rsid w:val="00000C81"/>
    <w:rsid w:val="00000D71"/>
    <w:rsid w:val="00001538"/>
    <w:rsid w:val="00001FDE"/>
    <w:rsid w:val="00002110"/>
    <w:rsid w:val="000025B5"/>
    <w:rsid w:val="000025CD"/>
    <w:rsid w:val="000028C3"/>
    <w:rsid w:val="00002A90"/>
    <w:rsid w:val="00003482"/>
    <w:rsid w:val="00003638"/>
    <w:rsid w:val="0000365A"/>
    <w:rsid w:val="00004424"/>
    <w:rsid w:val="0000461B"/>
    <w:rsid w:val="000046AF"/>
    <w:rsid w:val="000047C8"/>
    <w:rsid w:val="0000543E"/>
    <w:rsid w:val="0000552A"/>
    <w:rsid w:val="000056A4"/>
    <w:rsid w:val="000058EC"/>
    <w:rsid w:val="00005AF6"/>
    <w:rsid w:val="00005DBD"/>
    <w:rsid w:val="00005DEF"/>
    <w:rsid w:val="000069DF"/>
    <w:rsid w:val="00006A4A"/>
    <w:rsid w:val="00006ED8"/>
    <w:rsid w:val="00007187"/>
    <w:rsid w:val="00007C54"/>
    <w:rsid w:val="00010976"/>
    <w:rsid w:val="000109F7"/>
    <w:rsid w:val="000111F1"/>
    <w:rsid w:val="0001134E"/>
    <w:rsid w:val="00011E79"/>
    <w:rsid w:val="00012BCF"/>
    <w:rsid w:val="000133DC"/>
    <w:rsid w:val="0001417E"/>
    <w:rsid w:val="00014C3B"/>
    <w:rsid w:val="000152B3"/>
    <w:rsid w:val="00015674"/>
    <w:rsid w:val="00015766"/>
    <w:rsid w:val="000157F7"/>
    <w:rsid w:val="00015A05"/>
    <w:rsid w:val="00015A8A"/>
    <w:rsid w:val="00015CCA"/>
    <w:rsid w:val="00016587"/>
    <w:rsid w:val="00016690"/>
    <w:rsid w:val="00016969"/>
    <w:rsid w:val="000169D2"/>
    <w:rsid w:val="00016DD3"/>
    <w:rsid w:val="00017813"/>
    <w:rsid w:val="00020C12"/>
    <w:rsid w:val="00020ECF"/>
    <w:rsid w:val="000213FB"/>
    <w:rsid w:val="00021BB6"/>
    <w:rsid w:val="0002271E"/>
    <w:rsid w:val="00022CD2"/>
    <w:rsid w:val="00022E5F"/>
    <w:rsid w:val="00023057"/>
    <w:rsid w:val="000230F3"/>
    <w:rsid w:val="00023570"/>
    <w:rsid w:val="00023693"/>
    <w:rsid w:val="000236B1"/>
    <w:rsid w:val="00023852"/>
    <w:rsid w:val="000239AE"/>
    <w:rsid w:val="00023E06"/>
    <w:rsid w:val="00023F36"/>
    <w:rsid w:val="00023FE6"/>
    <w:rsid w:val="00024225"/>
    <w:rsid w:val="00024395"/>
    <w:rsid w:val="000251C3"/>
    <w:rsid w:val="00025501"/>
    <w:rsid w:val="0002571E"/>
    <w:rsid w:val="00025910"/>
    <w:rsid w:val="00025A18"/>
    <w:rsid w:val="00025F8F"/>
    <w:rsid w:val="0002607C"/>
    <w:rsid w:val="00026971"/>
    <w:rsid w:val="00026E81"/>
    <w:rsid w:val="00026F1F"/>
    <w:rsid w:val="00026F23"/>
    <w:rsid w:val="00027F23"/>
    <w:rsid w:val="0003050D"/>
    <w:rsid w:val="000307A8"/>
    <w:rsid w:val="000307C2"/>
    <w:rsid w:val="00030DB3"/>
    <w:rsid w:val="0003124F"/>
    <w:rsid w:val="000312D5"/>
    <w:rsid w:val="000317E4"/>
    <w:rsid w:val="00031811"/>
    <w:rsid w:val="00031DE8"/>
    <w:rsid w:val="000332C9"/>
    <w:rsid w:val="000337BC"/>
    <w:rsid w:val="00033F09"/>
    <w:rsid w:val="000344ED"/>
    <w:rsid w:val="00034C4E"/>
    <w:rsid w:val="00034E68"/>
    <w:rsid w:val="0003546F"/>
    <w:rsid w:val="000356B8"/>
    <w:rsid w:val="00035AEA"/>
    <w:rsid w:val="00036269"/>
    <w:rsid w:val="00036440"/>
    <w:rsid w:val="000365A7"/>
    <w:rsid w:val="000366D1"/>
    <w:rsid w:val="00037391"/>
    <w:rsid w:val="00037656"/>
    <w:rsid w:val="000379D9"/>
    <w:rsid w:val="00037BD1"/>
    <w:rsid w:val="00037C22"/>
    <w:rsid w:val="00037C47"/>
    <w:rsid w:val="000404C9"/>
    <w:rsid w:val="0004076F"/>
    <w:rsid w:val="000409F3"/>
    <w:rsid w:val="00040D2E"/>
    <w:rsid w:val="00041445"/>
    <w:rsid w:val="00041C98"/>
    <w:rsid w:val="00042A2A"/>
    <w:rsid w:val="00043339"/>
    <w:rsid w:val="00043F08"/>
    <w:rsid w:val="00044253"/>
    <w:rsid w:val="00045194"/>
    <w:rsid w:val="000451D9"/>
    <w:rsid w:val="00045844"/>
    <w:rsid w:val="000463D4"/>
    <w:rsid w:val="0004668D"/>
    <w:rsid w:val="00046B33"/>
    <w:rsid w:val="00046D04"/>
    <w:rsid w:val="00047074"/>
    <w:rsid w:val="00047168"/>
    <w:rsid w:val="000475FE"/>
    <w:rsid w:val="00047CA4"/>
    <w:rsid w:val="0005109F"/>
    <w:rsid w:val="00051197"/>
    <w:rsid w:val="000513F3"/>
    <w:rsid w:val="00051C82"/>
    <w:rsid w:val="00052220"/>
    <w:rsid w:val="000522E1"/>
    <w:rsid w:val="00052333"/>
    <w:rsid w:val="00052361"/>
    <w:rsid w:val="000528E5"/>
    <w:rsid w:val="00052B05"/>
    <w:rsid w:val="00052B15"/>
    <w:rsid w:val="000534BC"/>
    <w:rsid w:val="000537A7"/>
    <w:rsid w:val="00054317"/>
    <w:rsid w:val="0005443E"/>
    <w:rsid w:val="00054A2D"/>
    <w:rsid w:val="00054CDE"/>
    <w:rsid w:val="0005544D"/>
    <w:rsid w:val="00055E08"/>
    <w:rsid w:val="0005626A"/>
    <w:rsid w:val="00056A25"/>
    <w:rsid w:val="00056D78"/>
    <w:rsid w:val="00057308"/>
    <w:rsid w:val="00057616"/>
    <w:rsid w:val="000577C7"/>
    <w:rsid w:val="00057AB6"/>
    <w:rsid w:val="00057C0B"/>
    <w:rsid w:val="00057DED"/>
    <w:rsid w:val="00057FE6"/>
    <w:rsid w:val="000600DC"/>
    <w:rsid w:val="00060A31"/>
    <w:rsid w:val="00060B17"/>
    <w:rsid w:val="00060EB2"/>
    <w:rsid w:val="000611BF"/>
    <w:rsid w:val="00061962"/>
    <w:rsid w:val="000619DF"/>
    <w:rsid w:val="00061D9A"/>
    <w:rsid w:val="0006206F"/>
    <w:rsid w:val="000623B5"/>
    <w:rsid w:val="00062754"/>
    <w:rsid w:val="000627F3"/>
    <w:rsid w:val="00063201"/>
    <w:rsid w:val="0006323E"/>
    <w:rsid w:val="00064E00"/>
    <w:rsid w:val="00064E06"/>
    <w:rsid w:val="00064E6F"/>
    <w:rsid w:val="00065BA4"/>
    <w:rsid w:val="00065BEA"/>
    <w:rsid w:val="00065C5B"/>
    <w:rsid w:val="00065FBC"/>
    <w:rsid w:val="0006614B"/>
    <w:rsid w:val="00066841"/>
    <w:rsid w:val="000671D6"/>
    <w:rsid w:val="0006727E"/>
    <w:rsid w:val="00070125"/>
    <w:rsid w:val="000706A0"/>
    <w:rsid w:val="00070762"/>
    <w:rsid w:val="000707A0"/>
    <w:rsid w:val="00070B72"/>
    <w:rsid w:val="00070EBD"/>
    <w:rsid w:val="00071DB4"/>
    <w:rsid w:val="00071E1F"/>
    <w:rsid w:val="00072177"/>
    <w:rsid w:val="00072431"/>
    <w:rsid w:val="000724A8"/>
    <w:rsid w:val="00072A0C"/>
    <w:rsid w:val="00072AB1"/>
    <w:rsid w:val="00072C0F"/>
    <w:rsid w:val="00072F9E"/>
    <w:rsid w:val="0007311A"/>
    <w:rsid w:val="000732F3"/>
    <w:rsid w:val="00073365"/>
    <w:rsid w:val="00073902"/>
    <w:rsid w:val="00073ADB"/>
    <w:rsid w:val="00073FE4"/>
    <w:rsid w:val="00074186"/>
    <w:rsid w:val="000741F9"/>
    <w:rsid w:val="00074578"/>
    <w:rsid w:val="000745CC"/>
    <w:rsid w:val="00074B3E"/>
    <w:rsid w:val="00074D56"/>
    <w:rsid w:val="00074DD6"/>
    <w:rsid w:val="00075114"/>
    <w:rsid w:val="00075603"/>
    <w:rsid w:val="0007575A"/>
    <w:rsid w:val="000764DC"/>
    <w:rsid w:val="00076ADC"/>
    <w:rsid w:val="000800FE"/>
    <w:rsid w:val="000801E9"/>
    <w:rsid w:val="000803AE"/>
    <w:rsid w:val="00080407"/>
    <w:rsid w:val="00080763"/>
    <w:rsid w:val="0008118A"/>
    <w:rsid w:val="0008151E"/>
    <w:rsid w:val="00081544"/>
    <w:rsid w:val="00081729"/>
    <w:rsid w:val="0008191F"/>
    <w:rsid w:val="00081D6A"/>
    <w:rsid w:val="00082066"/>
    <w:rsid w:val="000831CA"/>
    <w:rsid w:val="00083A3C"/>
    <w:rsid w:val="00083AB2"/>
    <w:rsid w:val="00083E15"/>
    <w:rsid w:val="0008409D"/>
    <w:rsid w:val="00084739"/>
    <w:rsid w:val="00084A97"/>
    <w:rsid w:val="00084F93"/>
    <w:rsid w:val="000851E6"/>
    <w:rsid w:val="00085382"/>
    <w:rsid w:val="000857DF"/>
    <w:rsid w:val="000859BD"/>
    <w:rsid w:val="00085CE1"/>
    <w:rsid w:val="00086906"/>
    <w:rsid w:val="00087B7C"/>
    <w:rsid w:val="00087FB6"/>
    <w:rsid w:val="0009037C"/>
    <w:rsid w:val="0009040C"/>
    <w:rsid w:val="00090780"/>
    <w:rsid w:val="000907B4"/>
    <w:rsid w:val="00090BE0"/>
    <w:rsid w:val="0009118D"/>
    <w:rsid w:val="0009159B"/>
    <w:rsid w:val="000915CD"/>
    <w:rsid w:val="00091A20"/>
    <w:rsid w:val="00092017"/>
    <w:rsid w:val="00092085"/>
    <w:rsid w:val="000923AD"/>
    <w:rsid w:val="000927E2"/>
    <w:rsid w:val="00092827"/>
    <w:rsid w:val="00092B4C"/>
    <w:rsid w:val="0009388B"/>
    <w:rsid w:val="00093899"/>
    <w:rsid w:val="00093907"/>
    <w:rsid w:val="0009398B"/>
    <w:rsid w:val="000939D4"/>
    <w:rsid w:val="00094510"/>
    <w:rsid w:val="00094669"/>
    <w:rsid w:val="00094C94"/>
    <w:rsid w:val="000962CF"/>
    <w:rsid w:val="000969CE"/>
    <w:rsid w:val="00096D1D"/>
    <w:rsid w:val="0009700A"/>
    <w:rsid w:val="00097450"/>
    <w:rsid w:val="00097639"/>
    <w:rsid w:val="00097870"/>
    <w:rsid w:val="000978F5"/>
    <w:rsid w:val="00097936"/>
    <w:rsid w:val="00097EA7"/>
    <w:rsid w:val="000A03BC"/>
    <w:rsid w:val="000A0AA4"/>
    <w:rsid w:val="000A0C31"/>
    <w:rsid w:val="000A115A"/>
    <w:rsid w:val="000A15EB"/>
    <w:rsid w:val="000A2C3E"/>
    <w:rsid w:val="000A2D24"/>
    <w:rsid w:val="000A31A6"/>
    <w:rsid w:val="000A31D8"/>
    <w:rsid w:val="000A329E"/>
    <w:rsid w:val="000A33E3"/>
    <w:rsid w:val="000A354B"/>
    <w:rsid w:val="000A379B"/>
    <w:rsid w:val="000A3E99"/>
    <w:rsid w:val="000A41E2"/>
    <w:rsid w:val="000A52A7"/>
    <w:rsid w:val="000A554D"/>
    <w:rsid w:val="000A591A"/>
    <w:rsid w:val="000A622B"/>
    <w:rsid w:val="000A6EB1"/>
    <w:rsid w:val="000A759E"/>
    <w:rsid w:val="000A76AF"/>
    <w:rsid w:val="000B0323"/>
    <w:rsid w:val="000B0D39"/>
    <w:rsid w:val="000B0EF7"/>
    <w:rsid w:val="000B108B"/>
    <w:rsid w:val="000B11A5"/>
    <w:rsid w:val="000B1BAE"/>
    <w:rsid w:val="000B1E3E"/>
    <w:rsid w:val="000B2413"/>
    <w:rsid w:val="000B2AC7"/>
    <w:rsid w:val="000B2C04"/>
    <w:rsid w:val="000B2E10"/>
    <w:rsid w:val="000B2F33"/>
    <w:rsid w:val="000B39FD"/>
    <w:rsid w:val="000B3EA6"/>
    <w:rsid w:val="000B40D5"/>
    <w:rsid w:val="000B451F"/>
    <w:rsid w:val="000B4B05"/>
    <w:rsid w:val="000B4D55"/>
    <w:rsid w:val="000B534F"/>
    <w:rsid w:val="000B5441"/>
    <w:rsid w:val="000B57E7"/>
    <w:rsid w:val="000B5BD4"/>
    <w:rsid w:val="000B623B"/>
    <w:rsid w:val="000B6AD6"/>
    <w:rsid w:val="000B6D2C"/>
    <w:rsid w:val="000B7A9B"/>
    <w:rsid w:val="000C1316"/>
    <w:rsid w:val="000C1E23"/>
    <w:rsid w:val="000C2373"/>
    <w:rsid w:val="000C25AE"/>
    <w:rsid w:val="000C2CCB"/>
    <w:rsid w:val="000C2E8C"/>
    <w:rsid w:val="000C3096"/>
    <w:rsid w:val="000C3B25"/>
    <w:rsid w:val="000C3D10"/>
    <w:rsid w:val="000C3E56"/>
    <w:rsid w:val="000C3EBE"/>
    <w:rsid w:val="000C3FD7"/>
    <w:rsid w:val="000C4880"/>
    <w:rsid w:val="000C4FEB"/>
    <w:rsid w:val="000C5392"/>
    <w:rsid w:val="000C57CB"/>
    <w:rsid w:val="000C65BC"/>
    <w:rsid w:val="000C6673"/>
    <w:rsid w:val="000C6B89"/>
    <w:rsid w:val="000C6C13"/>
    <w:rsid w:val="000C76C4"/>
    <w:rsid w:val="000C7822"/>
    <w:rsid w:val="000C7CCC"/>
    <w:rsid w:val="000D0269"/>
    <w:rsid w:val="000D037C"/>
    <w:rsid w:val="000D0D9A"/>
    <w:rsid w:val="000D0DEA"/>
    <w:rsid w:val="000D0F73"/>
    <w:rsid w:val="000D10AA"/>
    <w:rsid w:val="000D1438"/>
    <w:rsid w:val="000D1D72"/>
    <w:rsid w:val="000D22B2"/>
    <w:rsid w:val="000D37D6"/>
    <w:rsid w:val="000D386E"/>
    <w:rsid w:val="000D387F"/>
    <w:rsid w:val="000D393D"/>
    <w:rsid w:val="000D3A55"/>
    <w:rsid w:val="000D3C44"/>
    <w:rsid w:val="000D41C4"/>
    <w:rsid w:val="000D4AB3"/>
    <w:rsid w:val="000D50DF"/>
    <w:rsid w:val="000D528C"/>
    <w:rsid w:val="000D53CE"/>
    <w:rsid w:val="000D55CC"/>
    <w:rsid w:val="000D592E"/>
    <w:rsid w:val="000D5983"/>
    <w:rsid w:val="000D5A4A"/>
    <w:rsid w:val="000D5D2A"/>
    <w:rsid w:val="000D5FB2"/>
    <w:rsid w:val="000D61F5"/>
    <w:rsid w:val="000D6575"/>
    <w:rsid w:val="000D6C9A"/>
    <w:rsid w:val="000D6F71"/>
    <w:rsid w:val="000D7A3A"/>
    <w:rsid w:val="000D7A6D"/>
    <w:rsid w:val="000D7CBA"/>
    <w:rsid w:val="000D7DF8"/>
    <w:rsid w:val="000D7F86"/>
    <w:rsid w:val="000E03FE"/>
    <w:rsid w:val="000E04C9"/>
    <w:rsid w:val="000E0743"/>
    <w:rsid w:val="000E143F"/>
    <w:rsid w:val="000E1611"/>
    <w:rsid w:val="000E1FEC"/>
    <w:rsid w:val="000E200A"/>
    <w:rsid w:val="000E286D"/>
    <w:rsid w:val="000E2A63"/>
    <w:rsid w:val="000E2C7A"/>
    <w:rsid w:val="000E37F9"/>
    <w:rsid w:val="000E3CAE"/>
    <w:rsid w:val="000E5092"/>
    <w:rsid w:val="000E53C3"/>
    <w:rsid w:val="000E549B"/>
    <w:rsid w:val="000E5A59"/>
    <w:rsid w:val="000E6228"/>
    <w:rsid w:val="000E6AA5"/>
    <w:rsid w:val="000E6FB2"/>
    <w:rsid w:val="000E7762"/>
    <w:rsid w:val="000F0349"/>
    <w:rsid w:val="000F06B8"/>
    <w:rsid w:val="000F0A30"/>
    <w:rsid w:val="000F0CA0"/>
    <w:rsid w:val="000F0DC7"/>
    <w:rsid w:val="000F0DE8"/>
    <w:rsid w:val="000F0FFE"/>
    <w:rsid w:val="000F1164"/>
    <w:rsid w:val="000F1ADF"/>
    <w:rsid w:val="000F1C06"/>
    <w:rsid w:val="000F1DD3"/>
    <w:rsid w:val="000F2122"/>
    <w:rsid w:val="000F23C9"/>
    <w:rsid w:val="000F3148"/>
    <w:rsid w:val="000F3865"/>
    <w:rsid w:val="000F424E"/>
    <w:rsid w:val="000F46B5"/>
    <w:rsid w:val="000F5016"/>
    <w:rsid w:val="000F52D5"/>
    <w:rsid w:val="000F5A22"/>
    <w:rsid w:val="000F68C6"/>
    <w:rsid w:val="000F6FCC"/>
    <w:rsid w:val="000F72DA"/>
    <w:rsid w:val="000F793D"/>
    <w:rsid w:val="00100370"/>
    <w:rsid w:val="001003CC"/>
    <w:rsid w:val="00100504"/>
    <w:rsid w:val="00100B3B"/>
    <w:rsid w:val="00100B9C"/>
    <w:rsid w:val="0010108E"/>
    <w:rsid w:val="001013EA"/>
    <w:rsid w:val="00101CF3"/>
    <w:rsid w:val="00102AE7"/>
    <w:rsid w:val="00102F5B"/>
    <w:rsid w:val="00102FD6"/>
    <w:rsid w:val="00103726"/>
    <w:rsid w:val="0010422E"/>
    <w:rsid w:val="001044B4"/>
    <w:rsid w:val="00104691"/>
    <w:rsid w:val="00105195"/>
    <w:rsid w:val="00105E80"/>
    <w:rsid w:val="00105EA8"/>
    <w:rsid w:val="001061CA"/>
    <w:rsid w:val="001061E8"/>
    <w:rsid w:val="00106B1D"/>
    <w:rsid w:val="00106E6E"/>
    <w:rsid w:val="00107163"/>
    <w:rsid w:val="001079D2"/>
    <w:rsid w:val="0011088E"/>
    <w:rsid w:val="00110A42"/>
    <w:rsid w:val="00110F23"/>
    <w:rsid w:val="001110DE"/>
    <w:rsid w:val="00111522"/>
    <w:rsid w:val="0011173F"/>
    <w:rsid w:val="00111950"/>
    <w:rsid w:val="00111ABB"/>
    <w:rsid w:val="00111EBD"/>
    <w:rsid w:val="00111F9C"/>
    <w:rsid w:val="001123AB"/>
    <w:rsid w:val="00112765"/>
    <w:rsid w:val="00112A8F"/>
    <w:rsid w:val="00112F71"/>
    <w:rsid w:val="001132DE"/>
    <w:rsid w:val="001137AB"/>
    <w:rsid w:val="00113D88"/>
    <w:rsid w:val="00113DCC"/>
    <w:rsid w:val="00114478"/>
    <w:rsid w:val="00114EF9"/>
    <w:rsid w:val="001155DC"/>
    <w:rsid w:val="00115E4D"/>
    <w:rsid w:val="0011613C"/>
    <w:rsid w:val="00116762"/>
    <w:rsid w:val="00116773"/>
    <w:rsid w:val="00116D44"/>
    <w:rsid w:val="00116E93"/>
    <w:rsid w:val="001175E3"/>
    <w:rsid w:val="00117B5C"/>
    <w:rsid w:val="00117E98"/>
    <w:rsid w:val="00117FCA"/>
    <w:rsid w:val="001201D3"/>
    <w:rsid w:val="00120727"/>
    <w:rsid w:val="00120A1B"/>
    <w:rsid w:val="00120AB7"/>
    <w:rsid w:val="00120B6E"/>
    <w:rsid w:val="00121065"/>
    <w:rsid w:val="00121A5C"/>
    <w:rsid w:val="00121ACC"/>
    <w:rsid w:val="00122C57"/>
    <w:rsid w:val="00122D21"/>
    <w:rsid w:val="00122F51"/>
    <w:rsid w:val="0012328E"/>
    <w:rsid w:val="001235B3"/>
    <w:rsid w:val="001236B1"/>
    <w:rsid w:val="001236C5"/>
    <w:rsid w:val="00123D9F"/>
    <w:rsid w:val="0012402B"/>
    <w:rsid w:val="001243BC"/>
    <w:rsid w:val="00124482"/>
    <w:rsid w:val="0012469B"/>
    <w:rsid w:val="00124789"/>
    <w:rsid w:val="0012483E"/>
    <w:rsid w:val="00124A33"/>
    <w:rsid w:val="00124E34"/>
    <w:rsid w:val="00124FA7"/>
    <w:rsid w:val="001258AD"/>
    <w:rsid w:val="00125A2D"/>
    <w:rsid w:val="00125AE3"/>
    <w:rsid w:val="00125EF8"/>
    <w:rsid w:val="00126535"/>
    <w:rsid w:val="00126551"/>
    <w:rsid w:val="0012673F"/>
    <w:rsid w:val="00126C97"/>
    <w:rsid w:val="00126E94"/>
    <w:rsid w:val="00127301"/>
    <w:rsid w:val="001273EF"/>
    <w:rsid w:val="0012769D"/>
    <w:rsid w:val="001276AE"/>
    <w:rsid w:val="00127900"/>
    <w:rsid w:val="00127B0E"/>
    <w:rsid w:val="00127B31"/>
    <w:rsid w:val="00130687"/>
    <w:rsid w:val="001306BC"/>
    <w:rsid w:val="001308FF"/>
    <w:rsid w:val="001309DC"/>
    <w:rsid w:val="00131144"/>
    <w:rsid w:val="001312A1"/>
    <w:rsid w:val="001313E1"/>
    <w:rsid w:val="00131BA0"/>
    <w:rsid w:val="0013247B"/>
    <w:rsid w:val="00132745"/>
    <w:rsid w:val="00132786"/>
    <w:rsid w:val="00132EDF"/>
    <w:rsid w:val="00133037"/>
    <w:rsid w:val="001332A4"/>
    <w:rsid w:val="00133940"/>
    <w:rsid w:val="00133BBB"/>
    <w:rsid w:val="00133FF7"/>
    <w:rsid w:val="0013426B"/>
    <w:rsid w:val="00134306"/>
    <w:rsid w:val="001344F1"/>
    <w:rsid w:val="00134F1E"/>
    <w:rsid w:val="001354CB"/>
    <w:rsid w:val="00135A54"/>
    <w:rsid w:val="00136A6C"/>
    <w:rsid w:val="00136EEB"/>
    <w:rsid w:val="0013711C"/>
    <w:rsid w:val="00137296"/>
    <w:rsid w:val="00137836"/>
    <w:rsid w:val="00137BA9"/>
    <w:rsid w:val="00137E62"/>
    <w:rsid w:val="00140131"/>
    <w:rsid w:val="00140E31"/>
    <w:rsid w:val="001411D5"/>
    <w:rsid w:val="001417E0"/>
    <w:rsid w:val="001418B3"/>
    <w:rsid w:val="00141C59"/>
    <w:rsid w:val="00141D63"/>
    <w:rsid w:val="001428DC"/>
    <w:rsid w:val="00142CEA"/>
    <w:rsid w:val="001432DF"/>
    <w:rsid w:val="0014333B"/>
    <w:rsid w:val="00144441"/>
    <w:rsid w:val="0014478A"/>
    <w:rsid w:val="00144AFF"/>
    <w:rsid w:val="00145200"/>
    <w:rsid w:val="0014530A"/>
    <w:rsid w:val="0014568E"/>
    <w:rsid w:val="00145CD0"/>
    <w:rsid w:val="00145D66"/>
    <w:rsid w:val="00145F9A"/>
    <w:rsid w:val="00146112"/>
    <w:rsid w:val="00147326"/>
    <w:rsid w:val="00147B52"/>
    <w:rsid w:val="00147D5F"/>
    <w:rsid w:val="001502DD"/>
    <w:rsid w:val="001508B9"/>
    <w:rsid w:val="00150908"/>
    <w:rsid w:val="00150D2E"/>
    <w:rsid w:val="001512D8"/>
    <w:rsid w:val="001513B1"/>
    <w:rsid w:val="001514CC"/>
    <w:rsid w:val="00151643"/>
    <w:rsid w:val="0015165E"/>
    <w:rsid w:val="00151B27"/>
    <w:rsid w:val="00151CA4"/>
    <w:rsid w:val="00152070"/>
    <w:rsid w:val="00152EC8"/>
    <w:rsid w:val="001534CE"/>
    <w:rsid w:val="00153DDE"/>
    <w:rsid w:val="0015448B"/>
    <w:rsid w:val="0015453B"/>
    <w:rsid w:val="00154796"/>
    <w:rsid w:val="00155635"/>
    <w:rsid w:val="00155698"/>
    <w:rsid w:val="00155A33"/>
    <w:rsid w:val="001560FF"/>
    <w:rsid w:val="00156187"/>
    <w:rsid w:val="001561BB"/>
    <w:rsid w:val="0015677F"/>
    <w:rsid w:val="00156D7D"/>
    <w:rsid w:val="00156DF8"/>
    <w:rsid w:val="00156ECE"/>
    <w:rsid w:val="00157B0C"/>
    <w:rsid w:val="00157C8B"/>
    <w:rsid w:val="00157CE0"/>
    <w:rsid w:val="00157FA3"/>
    <w:rsid w:val="00157FBA"/>
    <w:rsid w:val="0016038F"/>
    <w:rsid w:val="00160B76"/>
    <w:rsid w:val="00161E80"/>
    <w:rsid w:val="00161E84"/>
    <w:rsid w:val="001620ED"/>
    <w:rsid w:val="00162E00"/>
    <w:rsid w:val="0016314B"/>
    <w:rsid w:val="001632C8"/>
    <w:rsid w:val="001633E9"/>
    <w:rsid w:val="00163668"/>
    <w:rsid w:val="0016383E"/>
    <w:rsid w:val="00163B34"/>
    <w:rsid w:val="00164071"/>
    <w:rsid w:val="0016432B"/>
    <w:rsid w:val="0016478F"/>
    <w:rsid w:val="0016491A"/>
    <w:rsid w:val="00164A9D"/>
    <w:rsid w:val="0016525C"/>
    <w:rsid w:val="001653F2"/>
    <w:rsid w:val="001655EF"/>
    <w:rsid w:val="00165BB0"/>
    <w:rsid w:val="00165F48"/>
    <w:rsid w:val="001660E0"/>
    <w:rsid w:val="0016696C"/>
    <w:rsid w:val="00166E3D"/>
    <w:rsid w:val="00167152"/>
    <w:rsid w:val="00167B2E"/>
    <w:rsid w:val="00167F8E"/>
    <w:rsid w:val="00167FFC"/>
    <w:rsid w:val="00170460"/>
    <w:rsid w:val="0017095B"/>
    <w:rsid w:val="00170EFE"/>
    <w:rsid w:val="001717F5"/>
    <w:rsid w:val="001729A5"/>
    <w:rsid w:val="00172C22"/>
    <w:rsid w:val="001730CE"/>
    <w:rsid w:val="0017327F"/>
    <w:rsid w:val="00173368"/>
    <w:rsid w:val="00173492"/>
    <w:rsid w:val="00173CA4"/>
    <w:rsid w:val="00173CAE"/>
    <w:rsid w:val="00173D88"/>
    <w:rsid w:val="001749B4"/>
    <w:rsid w:val="00174AB8"/>
    <w:rsid w:val="00174D52"/>
    <w:rsid w:val="0017533B"/>
    <w:rsid w:val="001753EE"/>
    <w:rsid w:val="0017588C"/>
    <w:rsid w:val="00175F32"/>
    <w:rsid w:val="001761EE"/>
    <w:rsid w:val="00177164"/>
    <w:rsid w:val="00177424"/>
    <w:rsid w:val="00177739"/>
    <w:rsid w:val="001778CF"/>
    <w:rsid w:val="0017795F"/>
    <w:rsid w:val="00177AFE"/>
    <w:rsid w:val="001800B2"/>
    <w:rsid w:val="0018095D"/>
    <w:rsid w:val="00180A66"/>
    <w:rsid w:val="00180D36"/>
    <w:rsid w:val="00181AF5"/>
    <w:rsid w:val="00181CDE"/>
    <w:rsid w:val="00181D47"/>
    <w:rsid w:val="00182CF9"/>
    <w:rsid w:val="00183451"/>
    <w:rsid w:val="0018353C"/>
    <w:rsid w:val="001836A1"/>
    <w:rsid w:val="00183823"/>
    <w:rsid w:val="00183DE3"/>
    <w:rsid w:val="00184127"/>
    <w:rsid w:val="00184465"/>
    <w:rsid w:val="0018496C"/>
    <w:rsid w:val="00184C7A"/>
    <w:rsid w:val="00184F5A"/>
    <w:rsid w:val="00185207"/>
    <w:rsid w:val="00185FBA"/>
    <w:rsid w:val="00186632"/>
    <w:rsid w:val="001867A7"/>
    <w:rsid w:val="00186915"/>
    <w:rsid w:val="0018713E"/>
    <w:rsid w:val="00187688"/>
    <w:rsid w:val="00187AFE"/>
    <w:rsid w:val="00187B12"/>
    <w:rsid w:val="0019018A"/>
    <w:rsid w:val="00190759"/>
    <w:rsid w:val="00190B40"/>
    <w:rsid w:val="00190CB4"/>
    <w:rsid w:val="0019152D"/>
    <w:rsid w:val="00191E79"/>
    <w:rsid w:val="00191EC8"/>
    <w:rsid w:val="00192362"/>
    <w:rsid w:val="00192451"/>
    <w:rsid w:val="00192938"/>
    <w:rsid w:val="001935E1"/>
    <w:rsid w:val="001938CD"/>
    <w:rsid w:val="0019522C"/>
    <w:rsid w:val="001952A1"/>
    <w:rsid w:val="001959A0"/>
    <w:rsid w:val="00195C2C"/>
    <w:rsid w:val="00195EDD"/>
    <w:rsid w:val="001960C7"/>
    <w:rsid w:val="00196112"/>
    <w:rsid w:val="0019620C"/>
    <w:rsid w:val="00196458"/>
    <w:rsid w:val="001964C5"/>
    <w:rsid w:val="001967DC"/>
    <w:rsid w:val="00197194"/>
    <w:rsid w:val="001976CC"/>
    <w:rsid w:val="00197E3D"/>
    <w:rsid w:val="001A0409"/>
    <w:rsid w:val="001A052A"/>
    <w:rsid w:val="001A0937"/>
    <w:rsid w:val="001A0F9A"/>
    <w:rsid w:val="001A15F3"/>
    <w:rsid w:val="001A1B79"/>
    <w:rsid w:val="001A1E5F"/>
    <w:rsid w:val="001A2BE7"/>
    <w:rsid w:val="001A2C23"/>
    <w:rsid w:val="001A409D"/>
    <w:rsid w:val="001A4A3B"/>
    <w:rsid w:val="001A4C74"/>
    <w:rsid w:val="001A4EBD"/>
    <w:rsid w:val="001A51E6"/>
    <w:rsid w:val="001A5C20"/>
    <w:rsid w:val="001A61F4"/>
    <w:rsid w:val="001A7118"/>
    <w:rsid w:val="001A755E"/>
    <w:rsid w:val="001A7D23"/>
    <w:rsid w:val="001A7F4F"/>
    <w:rsid w:val="001B01F0"/>
    <w:rsid w:val="001B0B7E"/>
    <w:rsid w:val="001B0DA1"/>
    <w:rsid w:val="001B0E05"/>
    <w:rsid w:val="001B1450"/>
    <w:rsid w:val="001B187A"/>
    <w:rsid w:val="001B1F1E"/>
    <w:rsid w:val="001B22B6"/>
    <w:rsid w:val="001B2540"/>
    <w:rsid w:val="001B25B1"/>
    <w:rsid w:val="001B3229"/>
    <w:rsid w:val="001B323C"/>
    <w:rsid w:val="001B3427"/>
    <w:rsid w:val="001B34FA"/>
    <w:rsid w:val="001B47B9"/>
    <w:rsid w:val="001B490C"/>
    <w:rsid w:val="001B4B69"/>
    <w:rsid w:val="001B4CFC"/>
    <w:rsid w:val="001B4DFD"/>
    <w:rsid w:val="001B53C1"/>
    <w:rsid w:val="001B552A"/>
    <w:rsid w:val="001B5EFC"/>
    <w:rsid w:val="001B647E"/>
    <w:rsid w:val="001B6BA5"/>
    <w:rsid w:val="001B6C34"/>
    <w:rsid w:val="001B7A5A"/>
    <w:rsid w:val="001C042D"/>
    <w:rsid w:val="001C0992"/>
    <w:rsid w:val="001C1CC3"/>
    <w:rsid w:val="001C200A"/>
    <w:rsid w:val="001C228D"/>
    <w:rsid w:val="001C2569"/>
    <w:rsid w:val="001C297A"/>
    <w:rsid w:val="001C2F6E"/>
    <w:rsid w:val="001C338E"/>
    <w:rsid w:val="001C358E"/>
    <w:rsid w:val="001C386A"/>
    <w:rsid w:val="001C3EB4"/>
    <w:rsid w:val="001C4006"/>
    <w:rsid w:val="001C4447"/>
    <w:rsid w:val="001C5C07"/>
    <w:rsid w:val="001C5F18"/>
    <w:rsid w:val="001C6E1D"/>
    <w:rsid w:val="001C6EEE"/>
    <w:rsid w:val="001C6F3D"/>
    <w:rsid w:val="001C785C"/>
    <w:rsid w:val="001C78DB"/>
    <w:rsid w:val="001C7E0C"/>
    <w:rsid w:val="001C7FBB"/>
    <w:rsid w:val="001D0125"/>
    <w:rsid w:val="001D0C96"/>
    <w:rsid w:val="001D1240"/>
    <w:rsid w:val="001D2770"/>
    <w:rsid w:val="001D2A3E"/>
    <w:rsid w:val="001D30D6"/>
    <w:rsid w:val="001D40E2"/>
    <w:rsid w:val="001D4BF0"/>
    <w:rsid w:val="001D4C3A"/>
    <w:rsid w:val="001D514E"/>
    <w:rsid w:val="001D5EFC"/>
    <w:rsid w:val="001D63E0"/>
    <w:rsid w:val="001D6613"/>
    <w:rsid w:val="001D6E71"/>
    <w:rsid w:val="001D7148"/>
    <w:rsid w:val="001D7851"/>
    <w:rsid w:val="001E0106"/>
    <w:rsid w:val="001E021B"/>
    <w:rsid w:val="001E0D88"/>
    <w:rsid w:val="001E10CD"/>
    <w:rsid w:val="001E1870"/>
    <w:rsid w:val="001E1EDE"/>
    <w:rsid w:val="001E2695"/>
    <w:rsid w:val="001E26CF"/>
    <w:rsid w:val="001E2939"/>
    <w:rsid w:val="001E3419"/>
    <w:rsid w:val="001E36FB"/>
    <w:rsid w:val="001E4193"/>
    <w:rsid w:val="001E4290"/>
    <w:rsid w:val="001E431B"/>
    <w:rsid w:val="001E471C"/>
    <w:rsid w:val="001E48F6"/>
    <w:rsid w:val="001E49C8"/>
    <w:rsid w:val="001E4F56"/>
    <w:rsid w:val="001E5654"/>
    <w:rsid w:val="001E5D18"/>
    <w:rsid w:val="001E5D3C"/>
    <w:rsid w:val="001E5E6B"/>
    <w:rsid w:val="001E5E6C"/>
    <w:rsid w:val="001E5F59"/>
    <w:rsid w:val="001E5F96"/>
    <w:rsid w:val="001E60D3"/>
    <w:rsid w:val="001E7A6F"/>
    <w:rsid w:val="001E7BF1"/>
    <w:rsid w:val="001F047F"/>
    <w:rsid w:val="001F0A70"/>
    <w:rsid w:val="001F1295"/>
    <w:rsid w:val="001F1CEF"/>
    <w:rsid w:val="001F1F34"/>
    <w:rsid w:val="001F2675"/>
    <w:rsid w:val="001F278F"/>
    <w:rsid w:val="001F2CCA"/>
    <w:rsid w:val="001F316F"/>
    <w:rsid w:val="001F3565"/>
    <w:rsid w:val="001F3CF4"/>
    <w:rsid w:val="001F403F"/>
    <w:rsid w:val="001F4FB6"/>
    <w:rsid w:val="001F5538"/>
    <w:rsid w:val="001F57D9"/>
    <w:rsid w:val="001F5CDD"/>
    <w:rsid w:val="001F5F64"/>
    <w:rsid w:val="001F615A"/>
    <w:rsid w:val="001F64C2"/>
    <w:rsid w:val="001F656F"/>
    <w:rsid w:val="001F68C6"/>
    <w:rsid w:val="001F6E07"/>
    <w:rsid w:val="001F6EEF"/>
    <w:rsid w:val="001F73F2"/>
    <w:rsid w:val="001F79D5"/>
    <w:rsid w:val="001F7EA1"/>
    <w:rsid w:val="00200520"/>
    <w:rsid w:val="002007AD"/>
    <w:rsid w:val="00200B7B"/>
    <w:rsid w:val="00200F04"/>
    <w:rsid w:val="00201212"/>
    <w:rsid w:val="00201CEE"/>
    <w:rsid w:val="00201E89"/>
    <w:rsid w:val="00202554"/>
    <w:rsid w:val="00202689"/>
    <w:rsid w:val="002031E3"/>
    <w:rsid w:val="0020323F"/>
    <w:rsid w:val="0020347D"/>
    <w:rsid w:val="00203D75"/>
    <w:rsid w:val="00203E72"/>
    <w:rsid w:val="00203F33"/>
    <w:rsid w:val="0020436D"/>
    <w:rsid w:val="00204E96"/>
    <w:rsid w:val="00205473"/>
    <w:rsid w:val="002056B2"/>
    <w:rsid w:val="002057AD"/>
    <w:rsid w:val="002061E3"/>
    <w:rsid w:val="0020623A"/>
    <w:rsid w:val="00207383"/>
    <w:rsid w:val="00207626"/>
    <w:rsid w:val="002077FC"/>
    <w:rsid w:val="00207DB2"/>
    <w:rsid w:val="00211596"/>
    <w:rsid w:val="00211659"/>
    <w:rsid w:val="00211B9E"/>
    <w:rsid w:val="00211C0A"/>
    <w:rsid w:val="00211C10"/>
    <w:rsid w:val="0021266F"/>
    <w:rsid w:val="00212845"/>
    <w:rsid w:val="002129A3"/>
    <w:rsid w:val="00213076"/>
    <w:rsid w:val="002130AA"/>
    <w:rsid w:val="002139AA"/>
    <w:rsid w:val="0021403E"/>
    <w:rsid w:val="00214674"/>
    <w:rsid w:val="00216046"/>
    <w:rsid w:val="002163CE"/>
    <w:rsid w:val="00216B00"/>
    <w:rsid w:val="00216B23"/>
    <w:rsid w:val="00216E40"/>
    <w:rsid w:val="00216E64"/>
    <w:rsid w:val="0021748B"/>
    <w:rsid w:val="00217DC9"/>
    <w:rsid w:val="00217E4F"/>
    <w:rsid w:val="0022010B"/>
    <w:rsid w:val="00220434"/>
    <w:rsid w:val="0022052B"/>
    <w:rsid w:val="00221011"/>
    <w:rsid w:val="00221108"/>
    <w:rsid w:val="002215F1"/>
    <w:rsid w:val="00221FB8"/>
    <w:rsid w:val="002230E6"/>
    <w:rsid w:val="0022333C"/>
    <w:rsid w:val="0022345E"/>
    <w:rsid w:val="00223464"/>
    <w:rsid w:val="00223831"/>
    <w:rsid w:val="00223A1E"/>
    <w:rsid w:val="00223B7D"/>
    <w:rsid w:val="00223C31"/>
    <w:rsid w:val="0022439A"/>
    <w:rsid w:val="002248DD"/>
    <w:rsid w:val="002248F8"/>
    <w:rsid w:val="00224FB7"/>
    <w:rsid w:val="002250D7"/>
    <w:rsid w:val="00225A84"/>
    <w:rsid w:val="00225CDA"/>
    <w:rsid w:val="00225E41"/>
    <w:rsid w:val="00225EFD"/>
    <w:rsid w:val="00226AD3"/>
    <w:rsid w:val="00227553"/>
    <w:rsid w:val="00227717"/>
    <w:rsid w:val="00227BAE"/>
    <w:rsid w:val="00227DB2"/>
    <w:rsid w:val="00227E53"/>
    <w:rsid w:val="00227FA1"/>
    <w:rsid w:val="00230050"/>
    <w:rsid w:val="002309D5"/>
    <w:rsid w:val="002313F9"/>
    <w:rsid w:val="00231C42"/>
    <w:rsid w:val="00231CC5"/>
    <w:rsid w:val="00231CD2"/>
    <w:rsid w:val="00231FE4"/>
    <w:rsid w:val="00232C88"/>
    <w:rsid w:val="002336C1"/>
    <w:rsid w:val="00233925"/>
    <w:rsid w:val="00233987"/>
    <w:rsid w:val="00233C12"/>
    <w:rsid w:val="00233C2F"/>
    <w:rsid w:val="002348FD"/>
    <w:rsid w:val="00234A05"/>
    <w:rsid w:val="00234D2C"/>
    <w:rsid w:val="002351F9"/>
    <w:rsid w:val="00235430"/>
    <w:rsid w:val="0023578A"/>
    <w:rsid w:val="00235A75"/>
    <w:rsid w:val="00235EB4"/>
    <w:rsid w:val="002360B4"/>
    <w:rsid w:val="002360F2"/>
    <w:rsid w:val="002361A5"/>
    <w:rsid w:val="002367E1"/>
    <w:rsid w:val="002369CA"/>
    <w:rsid w:val="00237493"/>
    <w:rsid w:val="0023796A"/>
    <w:rsid w:val="00237C74"/>
    <w:rsid w:val="00237EEB"/>
    <w:rsid w:val="00237FB0"/>
    <w:rsid w:val="0024034B"/>
    <w:rsid w:val="002403B6"/>
    <w:rsid w:val="00241AFC"/>
    <w:rsid w:val="00241FE0"/>
    <w:rsid w:val="002429A5"/>
    <w:rsid w:val="00243133"/>
    <w:rsid w:val="002434B1"/>
    <w:rsid w:val="00243BDE"/>
    <w:rsid w:val="002446DF"/>
    <w:rsid w:val="00244BC5"/>
    <w:rsid w:val="00244FD6"/>
    <w:rsid w:val="00244FD8"/>
    <w:rsid w:val="0024502E"/>
    <w:rsid w:val="0024537B"/>
    <w:rsid w:val="00245888"/>
    <w:rsid w:val="00245893"/>
    <w:rsid w:val="00245E6B"/>
    <w:rsid w:val="00246DFD"/>
    <w:rsid w:val="00246F25"/>
    <w:rsid w:val="002475AA"/>
    <w:rsid w:val="002478FD"/>
    <w:rsid w:val="00247905"/>
    <w:rsid w:val="002479C6"/>
    <w:rsid w:val="00247A2C"/>
    <w:rsid w:val="00247ED6"/>
    <w:rsid w:val="00247EF6"/>
    <w:rsid w:val="0025006F"/>
    <w:rsid w:val="00250452"/>
    <w:rsid w:val="00250F17"/>
    <w:rsid w:val="00250FE5"/>
    <w:rsid w:val="00251A44"/>
    <w:rsid w:val="002527C1"/>
    <w:rsid w:val="002528C9"/>
    <w:rsid w:val="00252918"/>
    <w:rsid w:val="00252A76"/>
    <w:rsid w:val="00252B90"/>
    <w:rsid w:val="00252C6A"/>
    <w:rsid w:val="00252FFE"/>
    <w:rsid w:val="00253A0B"/>
    <w:rsid w:val="00254D69"/>
    <w:rsid w:val="00254E69"/>
    <w:rsid w:val="0025546C"/>
    <w:rsid w:val="002556B7"/>
    <w:rsid w:val="002556E1"/>
    <w:rsid w:val="002558BE"/>
    <w:rsid w:val="00255FB5"/>
    <w:rsid w:val="00256092"/>
    <w:rsid w:val="002563C7"/>
    <w:rsid w:val="00256B2F"/>
    <w:rsid w:val="00257138"/>
    <w:rsid w:val="0025752C"/>
    <w:rsid w:val="00257937"/>
    <w:rsid w:val="00257CB4"/>
    <w:rsid w:val="002604C5"/>
    <w:rsid w:val="00260E48"/>
    <w:rsid w:val="00261367"/>
    <w:rsid w:val="00261CE7"/>
    <w:rsid w:val="00261F6A"/>
    <w:rsid w:val="00261FE4"/>
    <w:rsid w:val="00262CB2"/>
    <w:rsid w:val="002631EB"/>
    <w:rsid w:val="00263A56"/>
    <w:rsid w:val="00263F1D"/>
    <w:rsid w:val="00263FEC"/>
    <w:rsid w:val="00264748"/>
    <w:rsid w:val="00264A6F"/>
    <w:rsid w:val="00264BFE"/>
    <w:rsid w:val="00265EF4"/>
    <w:rsid w:val="00266295"/>
    <w:rsid w:val="002664A8"/>
    <w:rsid w:val="002664FF"/>
    <w:rsid w:val="00267A0E"/>
    <w:rsid w:val="00267E63"/>
    <w:rsid w:val="002703E3"/>
    <w:rsid w:val="0027078F"/>
    <w:rsid w:val="002718EF"/>
    <w:rsid w:val="002723CD"/>
    <w:rsid w:val="002729E4"/>
    <w:rsid w:val="00272C96"/>
    <w:rsid w:val="0027308A"/>
    <w:rsid w:val="002731D8"/>
    <w:rsid w:val="00273478"/>
    <w:rsid w:val="0027385A"/>
    <w:rsid w:val="0027388C"/>
    <w:rsid w:val="00273C75"/>
    <w:rsid w:val="002741D0"/>
    <w:rsid w:val="002744E9"/>
    <w:rsid w:val="00274989"/>
    <w:rsid w:val="00274A57"/>
    <w:rsid w:val="00274D99"/>
    <w:rsid w:val="002756C6"/>
    <w:rsid w:val="00275BAE"/>
    <w:rsid w:val="00275BF2"/>
    <w:rsid w:val="00275C4E"/>
    <w:rsid w:val="0027637D"/>
    <w:rsid w:val="00276EE1"/>
    <w:rsid w:val="002770E7"/>
    <w:rsid w:val="00277685"/>
    <w:rsid w:val="0027785D"/>
    <w:rsid w:val="00277A6D"/>
    <w:rsid w:val="00277C17"/>
    <w:rsid w:val="00277EA9"/>
    <w:rsid w:val="0028044B"/>
    <w:rsid w:val="002805D6"/>
    <w:rsid w:val="00280AB6"/>
    <w:rsid w:val="00280D1C"/>
    <w:rsid w:val="002811A8"/>
    <w:rsid w:val="00281C70"/>
    <w:rsid w:val="002820B2"/>
    <w:rsid w:val="00282A3B"/>
    <w:rsid w:val="00282C4C"/>
    <w:rsid w:val="00282CF6"/>
    <w:rsid w:val="00282D19"/>
    <w:rsid w:val="00282E4B"/>
    <w:rsid w:val="002831DA"/>
    <w:rsid w:val="00283887"/>
    <w:rsid w:val="00283DE3"/>
    <w:rsid w:val="00284342"/>
    <w:rsid w:val="00284A81"/>
    <w:rsid w:val="00284B2B"/>
    <w:rsid w:val="00284BE4"/>
    <w:rsid w:val="00285667"/>
    <w:rsid w:val="00285846"/>
    <w:rsid w:val="0028688A"/>
    <w:rsid w:val="00286906"/>
    <w:rsid w:val="002869F6"/>
    <w:rsid w:val="00286F58"/>
    <w:rsid w:val="00286FDD"/>
    <w:rsid w:val="0028730C"/>
    <w:rsid w:val="00287F3D"/>
    <w:rsid w:val="00287F97"/>
    <w:rsid w:val="002906DA"/>
    <w:rsid w:val="00291078"/>
    <w:rsid w:val="00291222"/>
    <w:rsid w:val="002916C2"/>
    <w:rsid w:val="002917C9"/>
    <w:rsid w:val="0029234A"/>
    <w:rsid w:val="002928E9"/>
    <w:rsid w:val="00293529"/>
    <w:rsid w:val="00293860"/>
    <w:rsid w:val="00293A26"/>
    <w:rsid w:val="00293F39"/>
    <w:rsid w:val="00294158"/>
    <w:rsid w:val="00294244"/>
    <w:rsid w:val="00294366"/>
    <w:rsid w:val="0029436D"/>
    <w:rsid w:val="00294B1E"/>
    <w:rsid w:val="00294B2D"/>
    <w:rsid w:val="002950F1"/>
    <w:rsid w:val="00295BBD"/>
    <w:rsid w:val="00295DB5"/>
    <w:rsid w:val="00295F4E"/>
    <w:rsid w:val="0029614F"/>
    <w:rsid w:val="00296827"/>
    <w:rsid w:val="00296C61"/>
    <w:rsid w:val="0029769E"/>
    <w:rsid w:val="00297C0B"/>
    <w:rsid w:val="00297FA9"/>
    <w:rsid w:val="002A16CD"/>
    <w:rsid w:val="002A1E52"/>
    <w:rsid w:val="002A233C"/>
    <w:rsid w:val="002A2D5D"/>
    <w:rsid w:val="002A3008"/>
    <w:rsid w:val="002A33DA"/>
    <w:rsid w:val="002A352C"/>
    <w:rsid w:val="002A39EA"/>
    <w:rsid w:val="002A3ADB"/>
    <w:rsid w:val="002A4091"/>
    <w:rsid w:val="002A4113"/>
    <w:rsid w:val="002A441D"/>
    <w:rsid w:val="002A52AE"/>
    <w:rsid w:val="002A5981"/>
    <w:rsid w:val="002A59B5"/>
    <w:rsid w:val="002A5B5C"/>
    <w:rsid w:val="002A73C5"/>
    <w:rsid w:val="002A7727"/>
    <w:rsid w:val="002A79E1"/>
    <w:rsid w:val="002A7A81"/>
    <w:rsid w:val="002A7DC7"/>
    <w:rsid w:val="002B10FE"/>
    <w:rsid w:val="002B166F"/>
    <w:rsid w:val="002B1727"/>
    <w:rsid w:val="002B1823"/>
    <w:rsid w:val="002B1B81"/>
    <w:rsid w:val="002B1E56"/>
    <w:rsid w:val="002B260F"/>
    <w:rsid w:val="002B2A3C"/>
    <w:rsid w:val="002B2C7A"/>
    <w:rsid w:val="002B2E5C"/>
    <w:rsid w:val="002B30D0"/>
    <w:rsid w:val="002B35BC"/>
    <w:rsid w:val="002B38A2"/>
    <w:rsid w:val="002B3FD7"/>
    <w:rsid w:val="002B4A1F"/>
    <w:rsid w:val="002B4B42"/>
    <w:rsid w:val="002B4E5E"/>
    <w:rsid w:val="002B4F35"/>
    <w:rsid w:val="002B5616"/>
    <w:rsid w:val="002B572F"/>
    <w:rsid w:val="002B5BB5"/>
    <w:rsid w:val="002B5E87"/>
    <w:rsid w:val="002B5FC8"/>
    <w:rsid w:val="002B62F2"/>
    <w:rsid w:val="002B6495"/>
    <w:rsid w:val="002B786A"/>
    <w:rsid w:val="002C071F"/>
    <w:rsid w:val="002C0903"/>
    <w:rsid w:val="002C139B"/>
    <w:rsid w:val="002C17E1"/>
    <w:rsid w:val="002C2398"/>
    <w:rsid w:val="002C247A"/>
    <w:rsid w:val="002C2686"/>
    <w:rsid w:val="002C2AED"/>
    <w:rsid w:val="002C2C08"/>
    <w:rsid w:val="002C3030"/>
    <w:rsid w:val="002C35DA"/>
    <w:rsid w:val="002C3831"/>
    <w:rsid w:val="002C40B4"/>
    <w:rsid w:val="002C42B4"/>
    <w:rsid w:val="002C45FD"/>
    <w:rsid w:val="002C4C2D"/>
    <w:rsid w:val="002C4D32"/>
    <w:rsid w:val="002C4DF9"/>
    <w:rsid w:val="002C55DE"/>
    <w:rsid w:val="002C582A"/>
    <w:rsid w:val="002C5D11"/>
    <w:rsid w:val="002C5F57"/>
    <w:rsid w:val="002C661D"/>
    <w:rsid w:val="002C6F56"/>
    <w:rsid w:val="002C727F"/>
    <w:rsid w:val="002C745C"/>
    <w:rsid w:val="002C7CB5"/>
    <w:rsid w:val="002D02D8"/>
    <w:rsid w:val="002D0B3E"/>
    <w:rsid w:val="002D0CC1"/>
    <w:rsid w:val="002D0F97"/>
    <w:rsid w:val="002D1091"/>
    <w:rsid w:val="002D11A8"/>
    <w:rsid w:val="002D1447"/>
    <w:rsid w:val="002D1C8A"/>
    <w:rsid w:val="002D218C"/>
    <w:rsid w:val="002D37F4"/>
    <w:rsid w:val="002D3857"/>
    <w:rsid w:val="002D3A5D"/>
    <w:rsid w:val="002D3E9D"/>
    <w:rsid w:val="002D4015"/>
    <w:rsid w:val="002D44D2"/>
    <w:rsid w:val="002D46CC"/>
    <w:rsid w:val="002D4F7B"/>
    <w:rsid w:val="002D504C"/>
    <w:rsid w:val="002D562F"/>
    <w:rsid w:val="002D57AE"/>
    <w:rsid w:val="002D5A87"/>
    <w:rsid w:val="002D5E46"/>
    <w:rsid w:val="002D6140"/>
    <w:rsid w:val="002D64D7"/>
    <w:rsid w:val="002D6548"/>
    <w:rsid w:val="002D6747"/>
    <w:rsid w:val="002D6774"/>
    <w:rsid w:val="002D68E7"/>
    <w:rsid w:val="002D69E3"/>
    <w:rsid w:val="002D6EAF"/>
    <w:rsid w:val="002D7034"/>
    <w:rsid w:val="002D751B"/>
    <w:rsid w:val="002D7880"/>
    <w:rsid w:val="002E05DD"/>
    <w:rsid w:val="002E0E33"/>
    <w:rsid w:val="002E1CCC"/>
    <w:rsid w:val="002E27A6"/>
    <w:rsid w:val="002E27B2"/>
    <w:rsid w:val="002E27B4"/>
    <w:rsid w:val="002E2B98"/>
    <w:rsid w:val="002E3170"/>
    <w:rsid w:val="002E38CC"/>
    <w:rsid w:val="002E4144"/>
    <w:rsid w:val="002E44D6"/>
    <w:rsid w:val="002E4618"/>
    <w:rsid w:val="002E4BCF"/>
    <w:rsid w:val="002E4CFA"/>
    <w:rsid w:val="002E4FFA"/>
    <w:rsid w:val="002E508F"/>
    <w:rsid w:val="002E5412"/>
    <w:rsid w:val="002E556A"/>
    <w:rsid w:val="002E5B7D"/>
    <w:rsid w:val="002E76A1"/>
    <w:rsid w:val="002F016A"/>
    <w:rsid w:val="002F1304"/>
    <w:rsid w:val="002F1715"/>
    <w:rsid w:val="002F1B0A"/>
    <w:rsid w:val="002F262A"/>
    <w:rsid w:val="002F34B2"/>
    <w:rsid w:val="002F3DA8"/>
    <w:rsid w:val="002F495A"/>
    <w:rsid w:val="002F5249"/>
    <w:rsid w:val="002F52D6"/>
    <w:rsid w:val="002F5943"/>
    <w:rsid w:val="002F5B4B"/>
    <w:rsid w:val="002F5B95"/>
    <w:rsid w:val="002F5FCE"/>
    <w:rsid w:val="002F606B"/>
    <w:rsid w:val="002F6A05"/>
    <w:rsid w:val="002F6BD9"/>
    <w:rsid w:val="002F7215"/>
    <w:rsid w:val="002F7539"/>
    <w:rsid w:val="002F7666"/>
    <w:rsid w:val="002F77C4"/>
    <w:rsid w:val="002F7908"/>
    <w:rsid w:val="002F7AE6"/>
    <w:rsid w:val="00300352"/>
    <w:rsid w:val="003017E2"/>
    <w:rsid w:val="003022E6"/>
    <w:rsid w:val="00302AE0"/>
    <w:rsid w:val="00302C6D"/>
    <w:rsid w:val="00302C7C"/>
    <w:rsid w:val="00303670"/>
    <w:rsid w:val="003042D5"/>
    <w:rsid w:val="003045D6"/>
    <w:rsid w:val="00304893"/>
    <w:rsid w:val="003048BC"/>
    <w:rsid w:val="00305006"/>
    <w:rsid w:val="003050EE"/>
    <w:rsid w:val="00305371"/>
    <w:rsid w:val="00305451"/>
    <w:rsid w:val="003063F3"/>
    <w:rsid w:val="00306A86"/>
    <w:rsid w:val="00307422"/>
    <w:rsid w:val="00307895"/>
    <w:rsid w:val="00307A9C"/>
    <w:rsid w:val="00310AA8"/>
    <w:rsid w:val="003115BD"/>
    <w:rsid w:val="003117E5"/>
    <w:rsid w:val="0031247E"/>
    <w:rsid w:val="00312589"/>
    <w:rsid w:val="00312913"/>
    <w:rsid w:val="00312B04"/>
    <w:rsid w:val="00312B71"/>
    <w:rsid w:val="0031303B"/>
    <w:rsid w:val="0031341E"/>
    <w:rsid w:val="0031358F"/>
    <w:rsid w:val="00313A8D"/>
    <w:rsid w:val="00313AD2"/>
    <w:rsid w:val="00313E86"/>
    <w:rsid w:val="0031446F"/>
    <w:rsid w:val="003144A3"/>
    <w:rsid w:val="00314CCB"/>
    <w:rsid w:val="00315A1A"/>
    <w:rsid w:val="00316A51"/>
    <w:rsid w:val="00316D4D"/>
    <w:rsid w:val="00317CF1"/>
    <w:rsid w:val="00320739"/>
    <w:rsid w:val="00320A19"/>
    <w:rsid w:val="003215D9"/>
    <w:rsid w:val="00321B87"/>
    <w:rsid w:val="00322CCA"/>
    <w:rsid w:val="00322E50"/>
    <w:rsid w:val="003238F2"/>
    <w:rsid w:val="00323994"/>
    <w:rsid w:val="00323A71"/>
    <w:rsid w:val="00323ADC"/>
    <w:rsid w:val="00323D52"/>
    <w:rsid w:val="00324362"/>
    <w:rsid w:val="003244A5"/>
    <w:rsid w:val="00324C06"/>
    <w:rsid w:val="00324E6B"/>
    <w:rsid w:val="00324F46"/>
    <w:rsid w:val="00325077"/>
    <w:rsid w:val="0032560D"/>
    <w:rsid w:val="00325C5A"/>
    <w:rsid w:val="00325E08"/>
    <w:rsid w:val="00326341"/>
    <w:rsid w:val="00326520"/>
    <w:rsid w:val="00326DBE"/>
    <w:rsid w:val="003270A7"/>
    <w:rsid w:val="0032725F"/>
    <w:rsid w:val="003302AA"/>
    <w:rsid w:val="00330ABD"/>
    <w:rsid w:val="00330CA7"/>
    <w:rsid w:val="00331172"/>
    <w:rsid w:val="0033126C"/>
    <w:rsid w:val="00331428"/>
    <w:rsid w:val="003321F0"/>
    <w:rsid w:val="00332363"/>
    <w:rsid w:val="003325BF"/>
    <w:rsid w:val="00332868"/>
    <w:rsid w:val="00332982"/>
    <w:rsid w:val="00332A6E"/>
    <w:rsid w:val="00332C60"/>
    <w:rsid w:val="00332D8E"/>
    <w:rsid w:val="00332D9A"/>
    <w:rsid w:val="003331C1"/>
    <w:rsid w:val="0033355C"/>
    <w:rsid w:val="00333AB6"/>
    <w:rsid w:val="00334277"/>
    <w:rsid w:val="003343A9"/>
    <w:rsid w:val="00334DFC"/>
    <w:rsid w:val="003356F2"/>
    <w:rsid w:val="003357BE"/>
    <w:rsid w:val="00336000"/>
    <w:rsid w:val="00336493"/>
    <w:rsid w:val="00336749"/>
    <w:rsid w:val="00336AC5"/>
    <w:rsid w:val="00336E44"/>
    <w:rsid w:val="003372A5"/>
    <w:rsid w:val="00337D13"/>
    <w:rsid w:val="00337FE7"/>
    <w:rsid w:val="0034007D"/>
    <w:rsid w:val="003407FF"/>
    <w:rsid w:val="00340DE8"/>
    <w:rsid w:val="00340FB9"/>
    <w:rsid w:val="00341292"/>
    <w:rsid w:val="003413B6"/>
    <w:rsid w:val="00341543"/>
    <w:rsid w:val="00341C83"/>
    <w:rsid w:val="00342144"/>
    <w:rsid w:val="003423BB"/>
    <w:rsid w:val="003424A4"/>
    <w:rsid w:val="003424B5"/>
    <w:rsid w:val="003428C2"/>
    <w:rsid w:val="00343001"/>
    <w:rsid w:val="003441F8"/>
    <w:rsid w:val="00344421"/>
    <w:rsid w:val="003446DB"/>
    <w:rsid w:val="0034476E"/>
    <w:rsid w:val="00346523"/>
    <w:rsid w:val="00346764"/>
    <w:rsid w:val="003471B7"/>
    <w:rsid w:val="00347484"/>
    <w:rsid w:val="0034768E"/>
    <w:rsid w:val="00347AB3"/>
    <w:rsid w:val="00347C80"/>
    <w:rsid w:val="0035028C"/>
    <w:rsid w:val="003507A5"/>
    <w:rsid w:val="003511F9"/>
    <w:rsid w:val="00351B34"/>
    <w:rsid w:val="00352376"/>
    <w:rsid w:val="00352EAE"/>
    <w:rsid w:val="0035361D"/>
    <w:rsid w:val="00353736"/>
    <w:rsid w:val="0035387A"/>
    <w:rsid w:val="00353B93"/>
    <w:rsid w:val="00353F69"/>
    <w:rsid w:val="00353FC1"/>
    <w:rsid w:val="003541ED"/>
    <w:rsid w:val="003542E1"/>
    <w:rsid w:val="00355332"/>
    <w:rsid w:val="003559FA"/>
    <w:rsid w:val="00355D3A"/>
    <w:rsid w:val="003563C9"/>
    <w:rsid w:val="00356898"/>
    <w:rsid w:val="00356E1F"/>
    <w:rsid w:val="00357691"/>
    <w:rsid w:val="00357848"/>
    <w:rsid w:val="003579BB"/>
    <w:rsid w:val="00357CBB"/>
    <w:rsid w:val="00360183"/>
    <w:rsid w:val="0036106D"/>
    <w:rsid w:val="00361814"/>
    <w:rsid w:val="00361E88"/>
    <w:rsid w:val="00362088"/>
    <w:rsid w:val="003622BA"/>
    <w:rsid w:val="003622E5"/>
    <w:rsid w:val="00362D93"/>
    <w:rsid w:val="00362E62"/>
    <w:rsid w:val="00363752"/>
    <w:rsid w:val="00363F5E"/>
    <w:rsid w:val="00364635"/>
    <w:rsid w:val="00364945"/>
    <w:rsid w:val="00364E69"/>
    <w:rsid w:val="0036552B"/>
    <w:rsid w:val="00365687"/>
    <w:rsid w:val="00365929"/>
    <w:rsid w:val="00365ABE"/>
    <w:rsid w:val="00365B39"/>
    <w:rsid w:val="00365F33"/>
    <w:rsid w:val="00366656"/>
    <w:rsid w:val="0036674B"/>
    <w:rsid w:val="00366A1C"/>
    <w:rsid w:val="00366E45"/>
    <w:rsid w:val="00366FF0"/>
    <w:rsid w:val="00370254"/>
    <w:rsid w:val="003702D5"/>
    <w:rsid w:val="003705AE"/>
    <w:rsid w:val="003705B6"/>
    <w:rsid w:val="003706B4"/>
    <w:rsid w:val="00370933"/>
    <w:rsid w:val="00370C54"/>
    <w:rsid w:val="00370CF4"/>
    <w:rsid w:val="00371423"/>
    <w:rsid w:val="00371E1E"/>
    <w:rsid w:val="00371E30"/>
    <w:rsid w:val="003726E3"/>
    <w:rsid w:val="00373118"/>
    <w:rsid w:val="003732ED"/>
    <w:rsid w:val="003737F7"/>
    <w:rsid w:val="00374514"/>
    <w:rsid w:val="003749A0"/>
    <w:rsid w:val="00374B77"/>
    <w:rsid w:val="00374F9E"/>
    <w:rsid w:val="0037504B"/>
    <w:rsid w:val="003756A4"/>
    <w:rsid w:val="00375813"/>
    <w:rsid w:val="00375878"/>
    <w:rsid w:val="003764FA"/>
    <w:rsid w:val="003766AA"/>
    <w:rsid w:val="00376DF4"/>
    <w:rsid w:val="00376EF5"/>
    <w:rsid w:val="0037775A"/>
    <w:rsid w:val="003777EE"/>
    <w:rsid w:val="0037786D"/>
    <w:rsid w:val="00377CD2"/>
    <w:rsid w:val="00377EB0"/>
    <w:rsid w:val="00377EDC"/>
    <w:rsid w:val="00377FAB"/>
    <w:rsid w:val="00380F59"/>
    <w:rsid w:val="003819B3"/>
    <w:rsid w:val="00381D07"/>
    <w:rsid w:val="0038225F"/>
    <w:rsid w:val="0038277B"/>
    <w:rsid w:val="003831EF"/>
    <w:rsid w:val="00383502"/>
    <w:rsid w:val="00383B96"/>
    <w:rsid w:val="00383EE7"/>
    <w:rsid w:val="00384B87"/>
    <w:rsid w:val="00384C0C"/>
    <w:rsid w:val="00384D1D"/>
    <w:rsid w:val="00384E15"/>
    <w:rsid w:val="0038508D"/>
    <w:rsid w:val="00385900"/>
    <w:rsid w:val="00385AAF"/>
    <w:rsid w:val="00385B26"/>
    <w:rsid w:val="00386179"/>
    <w:rsid w:val="003865A1"/>
    <w:rsid w:val="00386984"/>
    <w:rsid w:val="00386A1D"/>
    <w:rsid w:val="00390269"/>
    <w:rsid w:val="003902A4"/>
    <w:rsid w:val="0039049E"/>
    <w:rsid w:val="00390906"/>
    <w:rsid w:val="003917FA"/>
    <w:rsid w:val="003918C6"/>
    <w:rsid w:val="00391D4C"/>
    <w:rsid w:val="00391E47"/>
    <w:rsid w:val="003922A5"/>
    <w:rsid w:val="003925F8"/>
    <w:rsid w:val="00392767"/>
    <w:rsid w:val="00392B5E"/>
    <w:rsid w:val="00392DC7"/>
    <w:rsid w:val="0039320B"/>
    <w:rsid w:val="003936BF"/>
    <w:rsid w:val="00393A72"/>
    <w:rsid w:val="003940E5"/>
    <w:rsid w:val="00394395"/>
    <w:rsid w:val="0039470E"/>
    <w:rsid w:val="00394BF4"/>
    <w:rsid w:val="00394C7D"/>
    <w:rsid w:val="00394CAE"/>
    <w:rsid w:val="00394CEB"/>
    <w:rsid w:val="003950C0"/>
    <w:rsid w:val="00395112"/>
    <w:rsid w:val="003955E1"/>
    <w:rsid w:val="00395ADB"/>
    <w:rsid w:val="00395B78"/>
    <w:rsid w:val="00396305"/>
    <w:rsid w:val="00396691"/>
    <w:rsid w:val="003966F4"/>
    <w:rsid w:val="0039699C"/>
    <w:rsid w:val="00396A57"/>
    <w:rsid w:val="00396F8D"/>
    <w:rsid w:val="00397586"/>
    <w:rsid w:val="00397A00"/>
    <w:rsid w:val="00397B70"/>
    <w:rsid w:val="00397E04"/>
    <w:rsid w:val="003A00BE"/>
    <w:rsid w:val="003A05FB"/>
    <w:rsid w:val="003A06B5"/>
    <w:rsid w:val="003A1150"/>
    <w:rsid w:val="003A1624"/>
    <w:rsid w:val="003A1846"/>
    <w:rsid w:val="003A1DF8"/>
    <w:rsid w:val="003A2315"/>
    <w:rsid w:val="003A2C65"/>
    <w:rsid w:val="003A2F9B"/>
    <w:rsid w:val="003A2FAE"/>
    <w:rsid w:val="003A301C"/>
    <w:rsid w:val="003A39D5"/>
    <w:rsid w:val="003A3AD8"/>
    <w:rsid w:val="003A3B6C"/>
    <w:rsid w:val="003A409B"/>
    <w:rsid w:val="003A44CF"/>
    <w:rsid w:val="003A4501"/>
    <w:rsid w:val="003A46CF"/>
    <w:rsid w:val="003A4B23"/>
    <w:rsid w:val="003A4B4D"/>
    <w:rsid w:val="003A4D10"/>
    <w:rsid w:val="003A58D5"/>
    <w:rsid w:val="003A6477"/>
    <w:rsid w:val="003A65B2"/>
    <w:rsid w:val="003A66C3"/>
    <w:rsid w:val="003A6F3E"/>
    <w:rsid w:val="003A7488"/>
    <w:rsid w:val="003A7A23"/>
    <w:rsid w:val="003A7E29"/>
    <w:rsid w:val="003B0A11"/>
    <w:rsid w:val="003B0F67"/>
    <w:rsid w:val="003B1015"/>
    <w:rsid w:val="003B1080"/>
    <w:rsid w:val="003B150C"/>
    <w:rsid w:val="003B208B"/>
    <w:rsid w:val="003B2647"/>
    <w:rsid w:val="003B38DB"/>
    <w:rsid w:val="003B3DCD"/>
    <w:rsid w:val="003B3E12"/>
    <w:rsid w:val="003B57BD"/>
    <w:rsid w:val="003B59B5"/>
    <w:rsid w:val="003B5F36"/>
    <w:rsid w:val="003B6145"/>
    <w:rsid w:val="003B6CEE"/>
    <w:rsid w:val="003B6F19"/>
    <w:rsid w:val="003B71CB"/>
    <w:rsid w:val="003B7522"/>
    <w:rsid w:val="003B795D"/>
    <w:rsid w:val="003B79A7"/>
    <w:rsid w:val="003B7B8A"/>
    <w:rsid w:val="003C0574"/>
    <w:rsid w:val="003C09CB"/>
    <w:rsid w:val="003C0BAF"/>
    <w:rsid w:val="003C1D27"/>
    <w:rsid w:val="003C1D30"/>
    <w:rsid w:val="003C24AE"/>
    <w:rsid w:val="003C27E6"/>
    <w:rsid w:val="003C2DEF"/>
    <w:rsid w:val="003C379F"/>
    <w:rsid w:val="003C381B"/>
    <w:rsid w:val="003C3F62"/>
    <w:rsid w:val="003C4573"/>
    <w:rsid w:val="003C4590"/>
    <w:rsid w:val="003C46BB"/>
    <w:rsid w:val="003C4815"/>
    <w:rsid w:val="003C53C4"/>
    <w:rsid w:val="003C5400"/>
    <w:rsid w:val="003C54C2"/>
    <w:rsid w:val="003C5A80"/>
    <w:rsid w:val="003C6B1B"/>
    <w:rsid w:val="003C6BD3"/>
    <w:rsid w:val="003C6EA4"/>
    <w:rsid w:val="003C72DA"/>
    <w:rsid w:val="003C7454"/>
    <w:rsid w:val="003C7C5B"/>
    <w:rsid w:val="003D002F"/>
    <w:rsid w:val="003D03CC"/>
    <w:rsid w:val="003D08F4"/>
    <w:rsid w:val="003D0EE7"/>
    <w:rsid w:val="003D1447"/>
    <w:rsid w:val="003D1579"/>
    <w:rsid w:val="003D1BBB"/>
    <w:rsid w:val="003D23E3"/>
    <w:rsid w:val="003D2599"/>
    <w:rsid w:val="003D29C6"/>
    <w:rsid w:val="003D2CBB"/>
    <w:rsid w:val="003D30C9"/>
    <w:rsid w:val="003D31C9"/>
    <w:rsid w:val="003D326F"/>
    <w:rsid w:val="003D32E3"/>
    <w:rsid w:val="003D35D3"/>
    <w:rsid w:val="003D384A"/>
    <w:rsid w:val="003D4356"/>
    <w:rsid w:val="003D4AFE"/>
    <w:rsid w:val="003D6457"/>
    <w:rsid w:val="003D66B3"/>
    <w:rsid w:val="003D69FA"/>
    <w:rsid w:val="003D6EFD"/>
    <w:rsid w:val="003D6F72"/>
    <w:rsid w:val="003D7449"/>
    <w:rsid w:val="003D7465"/>
    <w:rsid w:val="003D7CB0"/>
    <w:rsid w:val="003D7D2D"/>
    <w:rsid w:val="003D7DC2"/>
    <w:rsid w:val="003E003B"/>
    <w:rsid w:val="003E085B"/>
    <w:rsid w:val="003E0B55"/>
    <w:rsid w:val="003E0BC6"/>
    <w:rsid w:val="003E15DC"/>
    <w:rsid w:val="003E1F92"/>
    <w:rsid w:val="003E1F98"/>
    <w:rsid w:val="003E265B"/>
    <w:rsid w:val="003E29CB"/>
    <w:rsid w:val="003E2CBD"/>
    <w:rsid w:val="003E315A"/>
    <w:rsid w:val="003E35ED"/>
    <w:rsid w:val="003E36CE"/>
    <w:rsid w:val="003E376A"/>
    <w:rsid w:val="003E3E09"/>
    <w:rsid w:val="003E45E5"/>
    <w:rsid w:val="003E4C3E"/>
    <w:rsid w:val="003E4DBE"/>
    <w:rsid w:val="003E4FF1"/>
    <w:rsid w:val="003E51EA"/>
    <w:rsid w:val="003E54A3"/>
    <w:rsid w:val="003E5694"/>
    <w:rsid w:val="003E575A"/>
    <w:rsid w:val="003E5B0B"/>
    <w:rsid w:val="003E5B3F"/>
    <w:rsid w:val="003E5CF0"/>
    <w:rsid w:val="003E5E0A"/>
    <w:rsid w:val="003E711E"/>
    <w:rsid w:val="003E7867"/>
    <w:rsid w:val="003E7E3D"/>
    <w:rsid w:val="003F0232"/>
    <w:rsid w:val="003F0763"/>
    <w:rsid w:val="003F07C1"/>
    <w:rsid w:val="003F101B"/>
    <w:rsid w:val="003F186C"/>
    <w:rsid w:val="003F1A28"/>
    <w:rsid w:val="003F23F1"/>
    <w:rsid w:val="003F25B6"/>
    <w:rsid w:val="003F26C9"/>
    <w:rsid w:val="003F3D18"/>
    <w:rsid w:val="003F3D5F"/>
    <w:rsid w:val="003F4839"/>
    <w:rsid w:val="003F4CB5"/>
    <w:rsid w:val="003F4EDB"/>
    <w:rsid w:val="003F5928"/>
    <w:rsid w:val="003F5DD1"/>
    <w:rsid w:val="003F5DD7"/>
    <w:rsid w:val="003F5E6C"/>
    <w:rsid w:val="003F5EA3"/>
    <w:rsid w:val="003F64F8"/>
    <w:rsid w:val="003F7D5D"/>
    <w:rsid w:val="003F7F80"/>
    <w:rsid w:val="00400187"/>
    <w:rsid w:val="0040043B"/>
    <w:rsid w:val="004008EE"/>
    <w:rsid w:val="00400EF0"/>
    <w:rsid w:val="00400F44"/>
    <w:rsid w:val="004010DE"/>
    <w:rsid w:val="00401661"/>
    <w:rsid w:val="00401892"/>
    <w:rsid w:val="00402FEC"/>
    <w:rsid w:val="00403261"/>
    <w:rsid w:val="00403A6B"/>
    <w:rsid w:val="004044C8"/>
    <w:rsid w:val="004047B8"/>
    <w:rsid w:val="0040492F"/>
    <w:rsid w:val="0040495E"/>
    <w:rsid w:val="00404DC9"/>
    <w:rsid w:val="0040567C"/>
    <w:rsid w:val="00405804"/>
    <w:rsid w:val="004058D3"/>
    <w:rsid w:val="00405919"/>
    <w:rsid w:val="00405941"/>
    <w:rsid w:val="00405955"/>
    <w:rsid w:val="004059B9"/>
    <w:rsid w:val="00405E51"/>
    <w:rsid w:val="00405FBE"/>
    <w:rsid w:val="00407932"/>
    <w:rsid w:val="00407A5F"/>
    <w:rsid w:val="00407D21"/>
    <w:rsid w:val="00407DBA"/>
    <w:rsid w:val="00411BD9"/>
    <w:rsid w:val="00411FCF"/>
    <w:rsid w:val="00412CCD"/>
    <w:rsid w:val="00412D70"/>
    <w:rsid w:val="0041318C"/>
    <w:rsid w:val="004131C7"/>
    <w:rsid w:val="0041352E"/>
    <w:rsid w:val="00413ED5"/>
    <w:rsid w:val="004143AC"/>
    <w:rsid w:val="0041570A"/>
    <w:rsid w:val="0041582A"/>
    <w:rsid w:val="00415D4C"/>
    <w:rsid w:val="00415E32"/>
    <w:rsid w:val="00416035"/>
    <w:rsid w:val="0041628C"/>
    <w:rsid w:val="004162A6"/>
    <w:rsid w:val="00417460"/>
    <w:rsid w:val="00417581"/>
    <w:rsid w:val="00417623"/>
    <w:rsid w:val="0041768C"/>
    <w:rsid w:val="004176F9"/>
    <w:rsid w:val="0041794A"/>
    <w:rsid w:val="004179A5"/>
    <w:rsid w:val="004179BE"/>
    <w:rsid w:val="00417D4A"/>
    <w:rsid w:val="0042083E"/>
    <w:rsid w:val="00420B1D"/>
    <w:rsid w:val="00421042"/>
    <w:rsid w:val="004210C6"/>
    <w:rsid w:val="0042141A"/>
    <w:rsid w:val="00421BA0"/>
    <w:rsid w:val="00421E77"/>
    <w:rsid w:val="0042291C"/>
    <w:rsid w:val="00422BB0"/>
    <w:rsid w:val="0042334F"/>
    <w:rsid w:val="00423733"/>
    <w:rsid w:val="004244B8"/>
    <w:rsid w:val="00424710"/>
    <w:rsid w:val="00424BDC"/>
    <w:rsid w:val="0042580E"/>
    <w:rsid w:val="00425885"/>
    <w:rsid w:val="004259FA"/>
    <w:rsid w:val="00425C4B"/>
    <w:rsid w:val="00426381"/>
    <w:rsid w:val="0042698A"/>
    <w:rsid w:val="00426BE4"/>
    <w:rsid w:val="00426BF5"/>
    <w:rsid w:val="00426EF5"/>
    <w:rsid w:val="00426FA8"/>
    <w:rsid w:val="00427420"/>
    <w:rsid w:val="00427A0C"/>
    <w:rsid w:val="00427C15"/>
    <w:rsid w:val="00427D51"/>
    <w:rsid w:val="00430554"/>
    <w:rsid w:val="00430D4A"/>
    <w:rsid w:val="00430EDB"/>
    <w:rsid w:val="004313A3"/>
    <w:rsid w:val="004316BA"/>
    <w:rsid w:val="004319CA"/>
    <w:rsid w:val="00432247"/>
    <w:rsid w:val="0043243E"/>
    <w:rsid w:val="0043248D"/>
    <w:rsid w:val="0043289A"/>
    <w:rsid w:val="00432B44"/>
    <w:rsid w:val="00432C02"/>
    <w:rsid w:val="00433471"/>
    <w:rsid w:val="00433498"/>
    <w:rsid w:val="00433576"/>
    <w:rsid w:val="00433A2D"/>
    <w:rsid w:val="00433C92"/>
    <w:rsid w:val="004345C2"/>
    <w:rsid w:val="00434723"/>
    <w:rsid w:val="00434F6E"/>
    <w:rsid w:val="00435369"/>
    <w:rsid w:val="00435559"/>
    <w:rsid w:val="0043568C"/>
    <w:rsid w:val="00435845"/>
    <w:rsid w:val="00435EBB"/>
    <w:rsid w:val="0043613E"/>
    <w:rsid w:val="00436EAD"/>
    <w:rsid w:val="004371C3"/>
    <w:rsid w:val="004376C9"/>
    <w:rsid w:val="00437785"/>
    <w:rsid w:val="00437977"/>
    <w:rsid w:val="00437EDF"/>
    <w:rsid w:val="00440CAD"/>
    <w:rsid w:val="00440EB6"/>
    <w:rsid w:val="00440FA5"/>
    <w:rsid w:val="00441456"/>
    <w:rsid w:val="0044162F"/>
    <w:rsid w:val="00441E9B"/>
    <w:rsid w:val="0044201D"/>
    <w:rsid w:val="004426B5"/>
    <w:rsid w:val="00442E2B"/>
    <w:rsid w:val="00443095"/>
    <w:rsid w:val="00443426"/>
    <w:rsid w:val="0044381A"/>
    <w:rsid w:val="00443ED3"/>
    <w:rsid w:val="00443FEE"/>
    <w:rsid w:val="0044401B"/>
    <w:rsid w:val="00444140"/>
    <w:rsid w:val="004441CC"/>
    <w:rsid w:val="00444538"/>
    <w:rsid w:val="00444E68"/>
    <w:rsid w:val="00444EA8"/>
    <w:rsid w:val="00444EBF"/>
    <w:rsid w:val="0044524E"/>
    <w:rsid w:val="0044576A"/>
    <w:rsid w:val="00445B79"/>
    <w:rsid w:val="00445D7B"/>
    <w:rsid w:val="0044681E"/>
    <w:rsid w:val="00446B76"/>
    <w:rsid w:val="00446B85"/>
    <w:rsid w:val="00446F18"/>
    <w:rsid w:val="00447334"/>
    <w:rsid w:val="00450218"/>
    <w:rsid w:val="004511F3"/>
    <w:rsid w:val="0045211A"/>
    <w:rsid w:val="0045214A"/>
    <w:rsid w:val="00452345"/>
    <w:rsid w:val="00452C3B"/>
    <w:rsid w:val="00452C46"/>
    <w:rsid w:val="00452E5D"/>
    <w:rsid w:val="0045314A"/>
    <w:rsid w:val="00453213"/>
    <w:rsid w:val="00453264"/>
    <w:rsid w:val="00453810"/>
    <w:rsid w:val="00453C7C"/>
    <w:rsid w:val="00453D34"/>
    <w:rsid w:val="0045433F"/>
    <w:rsid w:val="0045491D"/>
    <w:rsid w:val="00454E86"/>
    <w:rsid w:val="00454EC3"/>
    <w:rsid w:val="004551EB"/>
    <w:rsid w:val="00455365"/>
    <w:rsid w:val="00455565"/>
    <w:rsid w:val="00456449"/>
    <w:rsid w:val="0045713D"/>
    <w:rsid w:val="0045740E"/>
    <w:rsid w:val="00457AF2"/>
    <w:rsid w:val="00457BEA"/>
    <w:rsid w:val="00460351"/>
    <w:rsid w:val="004603C1"/>
    <w:rsid w:val="0046146C"/>
    <w:rsid w:val="004618B2"/>
    <w:rsid w:val="00461B12"/>
    <w:rsid w:val="00461D6B"/>
    <w:rsid w:val="004626F3"/>
    <w:rsid w:val="0046307C"/>
    <w:rsid w:val="00463476"/>
    <w:rsid w:val="00463E47"/>
    <w:rsid w:val="00463F53"/>
    <w:rsid w:val="00464B3A"/>
    <w:rsid w:val="00464C3F"/>
    <w:rsid w:val="00464E5E"/>
    <w:rsid w:val="00465660"/>
    <w:rsid w:val="00466026"/>
    <w:rsid w:val="004661C9"/>
    <w:rsid w:val="0046622B"/>
    <w:rsid w:val="00466D03"/>
    <w:rsid w:val="00466F4B"/>
    <w:rsid w:val="0046733D"/>
    <w:rsid w:val="004675AE"/>
    <w:rsid w:val="004676CC"/>
    <w:rsid w:val="00467CD8"/>
    <w:rsid w:val="00467D5C"/>
    <w:rsid w:val="00467FCB"/>
    <w:rsid w:val="00470764"/>
    <w:rsid w:val="0047085C"/>
    <w:rsid w:val="00470D9F"/>
    <w:rsid w:val="00470E49"/>
    <w:rsid w:val="004717E3"/>
    <w:rsid w:val="00471B0E"/>
    <w:rsid w:val="004722BF"/>
    <w:rsid w:val="00472AC4"/>
    <w:rsid w:val="00472F40"/>
    <w:rsid w:val="0047391F"/>
    <w:rsid w:val="00473979"/>
    <w:rsid w:val="00473B79"/>
    <w:rsid w:val="00473C0B"/>
    <w:rsid w:val="00473CC0"/>
    <w:rsid w:val="00473DD5"/>
    <w:rsid w:val="00474405"/>
    <w:rsid w:val="00474B6A"/>
    <w:rsid w:val="004756E0"/>
    <w:rsid w:val="00475D66"/>
    <w:rsid w:val="00475EFB"/>
    <w:rsid w:val="004769CD"/>
    <w:rsid w:val="004770BC"/>
    <w:rsid w:val="004772C8"/>
    <w:rsid w:val="00477353"/>
    <w:rsid w:val="00477780"/>
    <w:rsid w:val="00480295"/>
    <w:rsid w:val="0048081D"/>
    <w:rsid w:val="00480CC4"/>
    <w:rsid w:val="00481192"/>
    <w:rsid w:val="004816C4"/>
    <w:rsid w:val="004818FF"/>
    <w:rsid w:val="00481DEE"/>
    <w:rsid w:val="0048237F"/>
    <w:rsid w:val="0048283B"/>
    <w:rsid w:val="004828DE"/>
    <w:rsid w:val="00483532"/>
    <w:rsid w:val="00483725"/>
    <w:rsid w:val="00483B91"/>
    <w:rsid w:val="00483C17"/>
    <w:rsid w:val="00483EDC"/>
    <w:rsid w:val="004846A4"/>
    <w:rsid w:val="004849E6"/>
    <w:rsid w:val="00484C59"/>
    <w:rsid w:val="004852E4"/>
    <w:rsid w:val="004852E6"/>
    <w:rsid w:val="0048558F"/>
    <w:rsid w:val="004860DC"/>
    <w:rsid w:val="004865B8"/>
    <w:rsid w:val="004868AF"/>
    <w:rsid w:val="004869C1"/>
    <w:rsid w:val="004870D0"/>
    <w:rsid w:val="0048721B"/>
    <w:rsid w:val="00487A4E"/>
    <w:rsid w:val="00487A6D"/>
    <w:rsid w:val="00487C03"/>
    <w:rsid w:val="004908B5"/>
    <w:rsid w:val="00490AC7"/>
    <w:rsid w:val="00491527"/>
    <w:rsid w:val="0049209A"/>
    <w:rsid w:val="0049258B"/>
    <w:rsid w:val="0049270B"/>
    <w:rsid w:val="00492882"/>
    <w:rsid w:val="004929EA"/>
    <w:rsid w:val="00492B01"/>
    <w:rsid w:val="0049325F"/>
    <w:rsid w:val="00493277"/>
    <w:rsid w:val="004938FB"/>
    <w:rsid w:val="00493943"/>
    <w:rsid w:val="00493E04"/>
    <w:rsid w:val="00493F19"/>
    <w:rsid w:val="00494AD2"/>
    <w:rsid w:val="00495500"/>
    <w:rsid w:val="004959D5"/>
    <w:rsid w:val="004961D8"/>
    <w:rsid w:val="00496555"/>
    <w:rsid w:val="004973AD"/>
    <w:rsid w:val="004973D7"/>
    <w:rsid w:val="00497B9B"/>
    <w:rsid w:val="004A0144"/>
    <w:rsid w:val="004A0284"/>
    <w:rsid w:val="004A0517"/>
    <w:rsid w:val="004A0E64"/>
    <w:rsid w:val="004A11C2"/>
    <w:rsid w:val="004A1216"/>
    <w:rsid w:val="004A267F"/>
    <w:rsid w:val="004A2759"/>
    <w:rsid w:val="004A2870"/>
    <w:rsid w:val="004A2D5C"/>
    <w:rsid w:val="004A2DEB"/>
    <w:rsid w:val="004A39AF"/>
    <w:rsid w:val="004A3D09"/>
    <w:rsid w:val="004A4550"/>
    <w:rsid w:val="004A47A5"/>
    <w:rsid w:val="004A4BD9"/>
    <w:rsid w:val="004A5139"/>
    <w:rsid w:val="004A5289"/>
    <w:rsid w:val="004A5498"/>
    <w:rsid w:val="004A5551"/>
    <w:rsid w:val="004A5DA8"/>
    <w:rsid w:val="004A63C3"/>
    <w:rsid w:val="004A6A2D"/>
    <w:rsid w:val="004A6DEB"/>
    <w:rsid w:val="004A731C"/>
    <w:rsid w:val="004A73D7"/>
    <w:rsid w:val="004A768A"/>
    <w:rsid w:val="004A7FB2"/>
    <w:rsid w:val="004B0060"/>
    <w:rsid w:val="004B060A"/>
    <w:rsid w:val="004B0EE6"/>
    <w:rsid w:val="004B0F49"/>
    <w:rsid w:val="004B1EC5"/>
    <w:rsid w:val="004B265C"/>
    <w:rsid w:val="004B3837"/>
    <w:rsid w:val="004B3CB7"/>
    <w:rsid w:val="004B4326"/>
    <w:rsid w:val="004B46A8"/>
    <w:rsid w:val="004B46EE"/>
    <w:rsid w:val="004B4963"/>
    <w:rsid w:val="004B50BE"/>
    <w:rsid w:val="004B5355"/>
    <w:rsid w:val="004B5A25"/>
    <w:rsid w:val="004B5DA6"/>
    <w:rsid w:val="004B5FEC"/>
    <w:rsid w:val="004B6421"/>
    <w:rsid w:val="004B6638"/>
    <w:rsid w:val="004B79C7"/>
    <w:rsid w:val="004B7A0C"/>
    <w:rsid w:val="004C0194"/>
    <w:rsid w:val="004C081F"/>
    <w:rsid w:val="004C0C51"/>
    <w:rsid w:val="004C0DA1"/>
    <w:rsid w:val="004C0FD5"/>
    <w:rsid w:val="004C17B9"/>
    <w:rsid w:val="004C17C2"/>
    <w:rsid w:val="004C2395"/>
    <w:rsid w:val="004C274C"/>
    <w:rsid w:val="004C2C64"/>
    <w:rsid w:val="004C3099"/>
    <w:rsid w:val="004C3306"/>
    <w:rsid w:val="004C340F"/>
    <w:rsid w:val="004C38C6"/>
    <w:rsid w:val="004C443C"/>
    <w:rsid w:val="004C4456"/>
    <w:rsid w:val="004C456C"/>
    <w:rsid w:val="004C4618"/>
    <w:rsid w:val="004C4B92"/>
    <w:rsid w:val="004C582D"/>
    <w:rsid w:val="004C5B0D"/>
    <w:rsid w:val="004C609A"/>
    <w:rsid w:val="004C6A58"/>
    <w:rsid w:val="004C6B2E"/>
    <w:rsid w:val="004C73A4"/>
    <w:rsid w:val="004C7538"/>
    <w:rsid w:val="004C76D8"/>
    <w:rsid w:val="004C7C33"/>
    <w:rsid w:val="004C7D6B"/>
    <w:rsid w:val="004D0188"/>
    <w:rsid w:val="004D0235"/>
    <w:rsid w:val="004D0C02"/>
    <w:rsid w:val="004D1042"/>
    <w:rsid w:val="004D12BB"/>
    <w:rsid w:val="004D1348"/>
    <w:rsid w:val="004D138B"/>
    <w:rsid w:val="004D15A4"/>
    <w:rsid w:val="004D1614"/>
    <w:rsid w:val="004D23E6"/>
    <w:rsid w:val="004D24D8"/>
    <w:rsid w:val="004D2965"/>
    <w:rsid w:val="004D3E9C"/>
    <w:rsid w:val="004D3EE6"/>
    <w:rsid w:val="004D4E02"/>
    <w:rsid w:val="004D5653"/>
    <w:rsid w:val="004D60C4"/>
    <w:rsid w:val="004D65ED"/>
    <w:rsid w:val="004D7C6D"/>
    <w:rsid w:val="004D7D41"/>
    <w:rsid w:val="004D7FDB"/>
    <w:rsid w:val="004E07B3"/>
    <w:rsid w:val="004E0EE2"/>
    <w:rsid w:val="004E2B37"/>
    <w:rsid w:val="004E3C22"/>
    <w:rsid w:val="004E3E0A"/>
    <w:rsid w:val="004E44DD"/>
    <w:rsid w:val="004E490F"/>
    <w:rsid w:val="004E536C"/>
    <w:rsid w:val="004E58AE"/>
    <w:rsid w:val="004E5C4F"/>
    <w:rsid w:val="004E685D"/>
    <w:rsid w:val="004E72B6"/>
    <w:rsid w:val="004E75E5"/>
    <w:rsid w:val="004E77ED"/>
    <w:rsid w:val="004E7B3B"/>
    <w:rsid w:val="004F0006"/>
    <w:rsid w:val="004F0053"/>
    <w:rsid w:val="004F011E"/>
    <w:rsid w:val="004F0F09"/>
    <w:rsid w:val="004F129B"/>
    <w:rsid w:val="004F17C5"/>
    <w:rsid w:val="004F1807"/>
    <w:rsid w:val="004F1CB1"/>
    <w:rsid w:val="004F2A29"/>
    <w:rsid w:val="004F2B1E"/>
    <w:rsid w:val="004F2C15"/>
    <w:rsid w:val="004F2C37"/>
    <w:rsid w:val="004F2D32"/>
    <w:rsid w:val="004F4198"/>
    <w:rsid w:val="004F4286"/>
    <w:rsid w:val="004F451F"/>
    <w:rsid w:val="004F46DF"/>
    <w:rsid w:val="004F4E55"/>
    <w:rsid w:val="004F4E5D"/>
    <w:rsid w:val="004F4F0A"/>
    <w:rsid w:val="004F4FCB"/>
    <w:rsid w:val="004F56C4"/>
    <w:rsid w:val="004F573B"/>
    <w:rsid w:val="004F57CA"/>
    <w:rsid w:val="004F58D4"/>
    <w:rsid w:val="004F5B60"/>
    <w:rsid w:val="004F5EFF"/>
    <w:rsid w:val="004F6593"/>
    <w:rsid w:val="004F6901"/>
    <w:rsid w:val="004F6ACE"/>
    <w:rsid w:val="004F77BF"/>
    <w:rsid w:val="004F77D2"/>
    <w:rsid w:val="004F79DE"/>
    <w:rsid w:val="004F7A1C"/>
    <w:rsid w:val="00500112"/>
    <w:rsid w:val="00500641"/>
    <w:rsid w:val="005006F7"/>
    <w:rsid w:val="005009DA"/>
    <w:rsid w:val="00500CEB"/>
    <w:rsid w:val="005012F0"/>
    <w:rsid w:val="00501A62"/>
    <w:rsid w:val="00501B39"/>
    <w:rsid w:val="00501D69"/>
    <w:rsid w:val="00501F0C"/>
    <w:rsid w:val="00503287"/>
    <w:rsid w:val="00503313"/>
    <w:rsid w:val="00503594"/>
    <w:rsid w:val="005035B7"/>
    <w:rsid w:val="0050388A"/>
    <w:rsid w:val="005039DA"/>
    <w:rsid w:val="00504069"/>
    <w:rsid w:val="005047F4"/>
    <w:rsid w:val="00504D38"/>
    <w:rsid w:val="0050520A"/>
    <w:rsid w:val="005054B7"/>
    <w:rsid w:val="005063AD"/>
    <w:rsid w:val="005063AE"/>
    <w:rsid w:val="005064BD"/>
    <w:rsid w:val="00506A70"/>
    <w:rsid w:val="00506A72"/>
    <w:rsid w:val="00506CEE"/>
    <w:rsid w:val="00506D28"/>
    <w:rsid w:val="00507EB9"/>
    <w:rsid w:val="0051010A"/>
    <w:rsid w:val="00510891"/>
    <w:rsid w:val="00510FE1"/>
    <w:rsid w:val="0051100B"/>
    <w:rsid w:val="005113C3"/>
    <w:rsid w:val="00511DCD"/>
    <w:rsid w:val="0051281D"/>
    <w:rsid w:val="00512D3A"/>
    <w:rsid w:val="00512D83"/>
    <w:rsid w:val="0051469B"/>
    <w:rsid w:val="00514C12"/>
    <w:rsid w:val="00514EDB"/>
    <w:rsid w:val="005155D5"/>
    <w:rsid w:val="005156AB"/>
    <w:rsid w:val="005160CC"/>
    <w:rsid w:val="005161A2"/>
    <w:rsid w:val="00516A83"/>
    <w:rsid w:val="00516C2A"/>
    <w:rsid w:val="00516D7B"/>
    <w:rsid w:val="00517005"/>
    <w:rsid w:val="00517700"/>
    <w:rsid w:val="00517D61"/>
    <w:rsid w:val="005206BC"/>
    <w:rsid w:val="005206CE"/>
    <w:rsid w:val="00520CF6"/>
    <w:rsid w:val="00520DCF"/>
    <w:rsid w:val="00521558"/>
    <w:rsid w:val="0052252E"/>
    <w:rsid w:val="00522D52"/>
    <w:rsid w:val="00522EE4"/>
    <w:rsid w:val="00524C54"/>
    <w:rsid w:val="005250F7"/>
    <w:rsid w:val="0052572E"/>
    <w:rsid w:val="00525882"/>
    <w:rsid w:val="00526302"/>
    <w:rsid w:val="00526997"/>
    <w:rsid w:val="00527038"/>
    <w:rsid w:val="00527179"/>
    <w:rsid w:val="00527CD3"/>
    <w:rsid w:val="0053032C"/>
    <w:rsid w:val="005305D5"/>
    <w:rsid w:val="00530A56"/>
    <w:rsid w:val="00530BDA"/>
    <w:rsid w:val="00530F44"/>
    <w:rsid w:val="00531B47"/>
    <w:rsid w:val="00531F0C"/>
    <w:rsid w:val="00532066"/>
    <w:rsid w:val="00532AEC"/>
    <w:rsid w:val="00532EB9"/>
    <w:rsid w:val="00532ED3"/>
    <w:rsid w:val="00533185"/>
    <w:rsid w:val="00533836"/>
    <w:rsid w:val="00533951"/>
    <w:rsid w:val="00534743"/>
    <w:rsid w:val="005351FE"/>
    <w:rsid w:val="00535361"/>
    <w:rsid w:val="005355B9"/>
    <w:rsid w:val="00535CBB"/>
    <w:rsid w:val="005360F4"/>
    <w:rsid w:val="0053611C"/>
    <w:rsid w:val="005362A0"/>
    <w:rsid w:val="005364CD"/>
    <w:rsid w:val="00536AE4"/>
    <w:rsid w:val="00537017"/>
    <w:rsid w:val="00537755"/>
    <w:rsid w:val="00540368"/>
    <w:rsid w:val="00540471"/>
    <w:rsid w:val="0054065A"/>
    <w:rsid w:val="00540855"/>
    <w:rsid w:val="0054088F"/>
    <w:rsid w:val="005410C5"/>
    <w:rsid w:val="0054125D"/>
    <w:rsid w:val="00541968"/>
    <w:rsid w:val="00541DA7"/>
    <w:rsid w:val="00542002"/>
    <w:rsid w:val="005421B9"/>
    <w:rsid w:val="0054278A"/>
    <w:rsid w:val="0054284B"/>
    <w:rsid w:val="00542C41"/>
    <w:rsid w:val="00542C6E"/>
    <w:rsid w:val="0054366D"/>
    <w:rsid w:val="00543830"/>
    <w:rsid w:val="0054438E"/>
    <w:rsid w:val="0054469B"/>
    <w:rsid w:val="00544AEC"/>
    <w:rsid w:val="00545342"/>
    <w:rsid w:val="00545BC3"/>
    <w:rsid w:val="00545CCF"/>
    <w:rsid w:val="00545F31"/>
    <w:rsid w:val="005464D5"/>
    <w:rsid w:val="0054710B"/>
    <w:rsid w:val="00547E9B"/>
    <w:rsid w:val="00547F61"/>
    <w:rsid w:val="005504F6"/>
    <w:rsid w:val="00550575"/>
    <w:rsid w:val="0055179D"/>
    <w:rsid w:val="00551F7A"/>
    <w:rsid w:val="00552230"/>
    <w:rsid w:val="005525DE"/>
    <w:rsid w:val="00553009"/>
    <w:rsid w:val="005531C9"/>
    <w:rsid w:val="005532C9"/>
    <w:rsid w:val="00553DA3"/>
    <w:rsid w:val="00553DDC"/>
    <w:rsid w:val="00553F59"/>
    <w:rsid w:val="00554205"/>
    <w:rsid w:val="00554D67"/>
    <w:rsid w:val="0055509A"/>
    <w:rsid w:val="005552C2"/>
    <w:rsid w:val="00555F93"/>
    <w:rsid w:val="0055641A"/>
    <w:rsid w:val="005568EB"/>
    <w:rsid w:val="00556D53"/>
    <w:rsid w:val="005570E1"/>
    <w:rsid w:val="0055761E"/>
    <w:rsid w:val="00560508"/>
    <w:rsid w:val="00560C32"/>
    <w:rsid w:val="00560CD4"/>
    <w:rsid w:val="005611BD"/>
    <w:rsid w:val="005617B4"/>
    <w:rsid w:val="00561C9B"/>
    <w:rsid w:val="00562CAC"/>
    <w:rsid w:val="005631E3"/>
    <w:rsid w:val="00563385"/>
    <w:rsid w:val="005639DA"/>
    <w:rsid w:val="00564FAF"/>
    <w:rsid w:val="0056555F"/>
    <w:rsid w:val="00565BE7"/>
    <w:rsid w:val="00565C2C"/>
    <w:rsid w:val="00566237"/>
    <w:rsid w:val="005669B0"/>
    <w:rsid w:val="005676FB"/>
    <w:rsid w:val="00567BB0"/>
    <w:rsid w:val="00567F5E"/>
    <w:rsid w:val="00570AE8"/>
    <w:rsid w:val="00570E00"/>
    <w:rsid w:val="00571213"/>
    <w:rsid w:val="0057126B"/>
    <w:rsid w:val="00571376"/>
    <w:rsid w:val="00571E4A"/>
    <w:rsid w:val="005721EF"/>
    <w:rsid w:val="00572312"/>
    <w:rsid w:val="0057242C"/>
    <w:rsid w:val="00572443"/>
    <w:rsid w:val="0057245D"/>
    <w:rsid w:val="00572881"/>
    <w:rsid w:val="00573F07"/>
    <w:rsid w:val="00573F51"/>
    <w:rsid w:val="00574006"/>
    <w:rsid w:val="0057404C"/>
    <w:rsid w:val="00574FDE"/>
    <w:rsid w:val="00575943"/>
    <w:rsid w:val="00575E0C"/>
    <w:rsid w:val="00576CB8"/>
    <w:rsid w:val="00577493"/>
    <w:rsid w:val="00577FCD"/>
    <w:rsid w:val="00580322"/>
    <w:rsid w:val="00580383"/>
    <w:rsid w:val="00580398"/>
    <w:rsid w:val="00580449"/>
    <w:rsid w:val="005805B7"/>
    <w:rsid w:val="005805DC"/>
    <w:rsid w:val="00580934"/>
    <w:rsid w:val="00580D48"/>
    <w:rsid w:val="00581079"/>
    <w:rsid w:val="00581F83"/>
    <w:rsid w:val="005822E5"/>
    <w:rsid w:val="0058230A"/>
    <w:rsid w:val="005824D8"/>
    <w:rsid w:val="005825EE"/>
    <w:rsid w:val="005828F7"/>
    <w:rsid w:val="0058294F"/>
    <w:rsid w:val="00582A59"/>
    <w:rsid w:val="00582CE9"/>
    <w:rsid w:val="00582F0F"/>
    <w:rsid w:val="0058449E"/>
    <w:rsid w:val="005848C6"/>
    <w:rsid w:val="00584F53"/>
    <w:rsid w:val="005851C1"/>
    <w:rsid w:val="005854BA"/>
    <w:rsid w:val="0058553E"/>
    <w:rsid w:val="005857A0"/>
    <w:rsid w:val="005859B3"/>
    <w:rsid w:val="00585E4E"/>
    <w:rsid w:val="0058616D"/>
    <w:rsid w:val="005869AC"/>
    <w:rsid w:val="00586F75"/>
    <w:rsid w:val="00587C28"/>
    <w:rsid w:val="00587EA9"/>
    <w:rsid w:val="005909BA"/>
    <w:rsid w:val="00590BEA"/>
    <w:rsid w:val="00590E2E"/>
    <w:rsid w:val="00590EBA"/>
    <w:rsid w:val="005911B0"/>
    <w:rsid w:val="00591453"/>
    <w:rsid w:val="0059145A"/>
    <w:rsid w:val="0059151C"/>
    <w:rsid w:val="005915A6"/>
    <w:rsid w:val="005928DB"/>
    <w:rsid w:val="0059371B"/>
    <w:rsid w:val="00593EF3"/>
    <w:rsid w:val="0059430C"/>
    <w:rsid w:val="005946A3"/>
    <w:rsid w:val="00594862"/>
    <w:rsid w:val="00594882"/>
    <w:rsid w:val="00594D3A"/>
    <w:rsid w:val="00595107"/>
    <w:rsid w:val="005951EF"/>
    <w:rsid w:val="00595858"/>
    <w:rsid w:val="005964DC"/>
    <w:rsid w:val="00597261"/>
    <w:rsid w:val="0059737A"/>
    <w:rsid w:val="005978EE"/>
    <w:rsid w:val="00597A2A"/>
    <w:rsid w:val="00597C45"/>
    <w:rsid w:val="00597D48"/>
    <w:rsid w:val="005A0791"/>
    <w:rsid w:val="005A0A64"/>
    <w:rsid w:val="005A0B98"/>
    <w:rsid w:val="005A0DAC"/>
    <w:rsid w:val="005A118D"/>
    <w:rsid w:val="005A119D"/>
    <w:rsid w:val="005A11B4"/>
    <w:rsid w:val="005A2783"/>
    <w:rsid w:val="005A3101"/>
    <w:rsid w:val="005A380D"/>
    <w:rsid w:val="005A3B53"/>
    <w:rsid w:val="005A47C5"/>
    <w:rsid w:val="005A507A"/>
    <w:rsid w:val="005A5293"/>
    <w:rsid w:val="005A5644"/>
    <w:rsid w:val="005A579C"/>
    <w:rsid w:val="005A6105"/>
    <w:rsid w:val="005A6A23"/>
    <w:rsid w:val="005A6C18"/>
    <w:rsid w:val="005A6FF4"/>
    <w:rsid w:val="005A7455"/>
    <w:rsid w:val="005A7BC9"/>
    <w:rsid w:val="005A7DB1"/>
    <w:rsid w:val="005B00CE"/>
    <w:rsid w:val="005B039C"/>
    <w:rsid w:val="005B048F"/>
    <w:rsid w:val="005B078E"/>
    <w:rsid w:val="005B0892"/>
    <w:rsid w:val="005B11E5"/>
    <w:rsid w:val="005B13A3"/>
    <w:rsid w:val="005B163F"/>
    <w:rsid w:val="005B21BC"/>
    <w:rsid w:val="005B27BF"/>
    <w:rsid w:val="005B2E65"/>
    <w:rsid w:val="005B35FC"/>
    <w:rsid w:val="005B3906"/>
    <w:rsid w:val="005B3ABC"/>
    <w:rsid w:val="005B4227"/>
    <w:rsid w:val="005B463A"/>
    <w:rsid w:val="005B4717"/>
    <w:rsid w:val="005B4B05"/>
    <w:rsid w:val="005B4B3B"/>
    <w:rsid w:val="005B4F4C"/>
    <w:rsid w:val="005B51E9"/>
    <w:rsid w:val="005B5228"/>
    <w:rsid w:val="005B56A3"/>
    <w:rsid w:val="005B56B3"/>
    <w:rsid w:val="005B6405"/>
    <w:rsid w:val="005B754E"/>
    <w:rsid w:val="005B7FED"/>
    <w:rsid w:val="005C0279"/>
    <w:rsid w:val="005C0839"/>
    <w:rsid w:val="005C0B57"/>
    <w:rsid w:val="005C0DBF"/>
    <w:rsid w:val="005C128A"/>
    <w:rsid w:val="005C12AC"/>
    <w:rsid w:val="005C12C9"/>
    <w:rsid w:val="005C16E4"/>
    <w:rsid w:val="005C2719"/>
    <w:rsid w:val="005C2BD9"/>
    <w:rsid w:val="005C4589"/>
    <w:rsid w:val="005C4FB0"/>
    <w:rsid w:val="005C60C5"/>
    <w:rsid w:val="005C69B3"/>
    <w:rsid w:val="005C6D54"/>
    <w:rsid w:val="005C6F82"/>
    <w:rsid w:val="005C6FCF"/>
    <w:rsid w:val="005C75B5"/>
    <w:rsid w:val="005C75C8"/>
    <w:rsid w:val="005D04AC"/>
    <w:rsid w:val="005D0653"/>
    <w:rsid w:val="005D0BEB"/>
    <w:rsid w:val="005D252F"/>
    <w:rsid w:val="005D3670"/>
    <w:rsid w:val="005D3980"/>
    <w:rsid w:val="005D3B54"/>
    <w:rsid w:val="005D4266"/>
    <w:rsid w:val="005D4627"/>
    <w:rsid w:val="005D5366"/>
    <w:rsid w:val="005D552C"/>
    <w:rsid w:val="005D5682"/>
    <w:rsid w:val="005D60B9"/>
    <w:rsid w:val="005D622E"/>
    <w:rsid w:val="005D63E9"/>
    <w:rsid w:val="005D6761"/>
    <w:rsid w:val="005D68B6"/>
    <w:rsid w:val="005D6A15"/>
    <w:rsid w:val="005D6B13"/>
    <w:rsid w:val="005D6CCA"/>
    <w:rsid w:val="005D73CF"/>
    <w:rsid w:val="005D74A1"/>
    <w:rsid w:val="005D7592"/>
    <w:rsid w:val="005D7AE7"/>
    <w:rsid w:val="005D7BCE"/>
    <w:rsid w:val="005D7EE4"/>
    <w:rsid w:val="005D7EF9"/>
    <w:rsid w:val="005E01EC"/>
    <w:rsid w:val="005E0B35"/>
    <w:rsid w:val="005E19D1"/>
    <w:rsid w:val="005E245F"/>
    <w:rsid w:val="005E2829"/>
    <w:rsid w:val="005E2857"/>
    <w:rsid w:val="005E2FB4"/>
    <w:rsid w:val="005E3105"/>
    <w:rsid w:val="005E3109"/>
    <w:rsid w:val="005E31B7"/>
    <w:rsid w:val="005E3202"/>
    <w:rsid w:val="005E33FC"/>
    <w:rsid w:val="005E4088"/>
    <w:rsid w:val="005E40EF"/>
    <w:rsid w:val="005E425A"/>
    <w:rsid w:val="005E427C"/>
    <w:rsid w:val="005E4670"/>
    <w:rsid w:val="005E468C"/>
    <w:rsid w:val="005E4948"/>
    <w:rsid w:val="005E4A16"/>
    <w:rsid w:val="005E58F9"/>
    <w:rsid w:val="005E5B53"/>
    <w:rsid w:val="005E5D7A"/>
    <w:rsid w:val="005E5ED4"/>
    <w:rsid w:val="005E7242"/>
    <w:rsid w:val="005E7AB9"/>
    <w:rsid w:val="005E7B3C"/>
    <w:rsid w:val="005E7F7A"/>
    <w:rsid w:val="005F010E"/>
    <w:rsid w:val="005F0850"/>
    <w:rsid w:val="005F09BA"/>
    <w:rsid w:val="005F0A5F"/>
    <w:rsid w:val="005F0AC1"/>
    <w:rsid w:val="005F0B71"/>
    <w:rsid w:val="005F0D0D"/>
    <w:rsid w:val="005F0F08"/>
    <w:rsid w:val="005F11F6"/>
    <w:rsid w:val="005F150E"/>
    <w:rsid w:val="005F174A"/>
    <w:rsid w:val="005F2081"/>
    <w:rsid w:val="005F21C3"/>
    <w:rsid w:val="005F277F"/>
    <w:rsid w:val="005F2F2E"/>
    <w:rsid w:val="005F3D10"/>
    <w:rsid w:val="005F485A"/>
    <w:rsid w:val="005F496B"/>
    <w:rsid w:val="005F52A0"/>
    <w:rsid w:val="005F5445"/>
    <w:rsid w:val="005F5B42"/>
    <w:rsid w:val="005F656C"/>
    <w:rsid w:val="005F6715"/>
    <w:rsid w:val="005F67A8"/>
    <w:rsid w:val="005F683D"/>
    <w:rsid w:val="005F6971"/>
    <w:rsid w:val="005F7EEC"/>
    <w:rsid w:val="0060035A"/>
    <w:rsid w:val="00600521"/>
    <w:rsid w:val="0060094B"/>
    <w:rsid w:val="00600AE7"/>
    <w:rsid w:val="00601463"/>
    <w:rsid w:val="00601AC2"/>
    <w:rsid w:val="00601E31"/>
    <w:rsid w:val="00601E83"/>
    <w:rsid w:val="00601F11"/>
    <w:rsid w:val="00602028"/>
    <w:rsid w:val="00603077"/>
    <w:rsid w:val="00603413"/>
    <w:rsid w:val="00603E56"/>
    <w:rsid w:val="00603EC7"/>
    <w:rsid w:val="00603F19"/>
    <w:rsid w:val="006042DC"/>
    <w:rsid w:val="006045F6"/>
    <w:rsid w:val="006048F3"/>
    <w:rsid w:val="00604AB5"/>
    <w:rsid w:val="00604BE0"/>
    <w:rsid w:val="00604CBA"/>
    <w:rsid w:val="0060510D"/>
    <w:rsid w:val="00605553"/>
    <w:rsid w:val="00605677"/>
    <w:rsid w:val="006059CE"/>
    <w:rsid w:val="00605ACC"/>
    <w:rsid w:val="00606323"/>
    <w:rsid w:val="0060651F"/>
    <w:rsid w:val="0060667B"/>
    <w:rsid w:val="006066CC"/>
    <w:rsid w:val="006069C6"/>
    <w:rsid w:val="00606B4A"/>
    <w:rsid w:val="0060700D"/>
    <w:rsid w:val="00607548"/>
    <w:rsid w:val="00607A3C"/>
    <w:rsid w:val="00607B6C"/>
    <w:rsid w:val="00607BBA"/>
    <w:rsid w:val="00607CC0"/>
    <w:rsid w:val="00610109"/>
    <w:rsid w:val="0061092B"/>
    <w:rsid w:val="00610AF8"/>
    <w:rsid w:val="006112CF"/>
    <w:rsid w:val="006126B6"/>
    <w:rsid w:val="006126C2"/>
    <w:rsid w:val="00612826"/>
    <w:rsid w:val="0061323B"/>
    <w:rsid w:val="00613692"/>
    <w:rsid w:val="00613FBF"/>
    <w:rsid w:val="00614769"/>
    <w:rsid w:val="00614BFB"/>
    <w:rsid w:val="00615020"/>
    <w:rsid w:val="006153BE"/>
    <w:rsid w:val="0061545A"/>
    <w:rsid w:val="0061550C"/>
    <w:rsid w:val="00615787"/>
    <w:rsid w:val="00616528"/>
    <w:rsid w:val="00616CA5"/>
    <w:rsid w:val="006170CF"/>
    <w:rsid w:val="006175D6"/>
    <w:rsid w:val="006178BE"/>
    <w:rsid w:val="00617C84"/>
    <w:rsid w:val="00617D3F"/>
    <w:rsid w:val="00620073"/>
    <w:rsid w:val="00620302"/>
    <w:rsid w:val="006205B5"/>
    <w:rsid w:val="0062139B"/>
    <w:rsid w:val="00621764"/>
    <w:rsid w:val="00621FA2"/>
    <w:rsid w:val="0062256F"/>
    <w:rsid w:val="00622A9B"/>
    <w:rsid w:val="00622B0A"/>
    <w:rsid w:val="0062322A"/>
    <w:rsid w:val="00623A37"/>
    <w:rsid w:val="00624258"/>
    <w:rsid w:val="00624531"/>
    <w:rsid w:val="00624C4D"/>
    <w:rsid w:val="00624EB4"/>
    <w:rsid w:val="00625414"/>
    <w:rsid w:val="006254DC"/>
    <w:rsid w:val="006264DF"/>
    <w:rsid w:val="00626A3A"/>
    <w:rsid w:val="00626E5A"/>
    <w:rsid w:val="00627CD9"/>
    <w:rsid w:val="0063018C"/>
    <w:rsid w:val="006301A5"/>
    <w:rsid w:val="006301F8"/>
    <w:rsid w:val="00630448"/>
    <w:rsid w:val="00630641"/>
    <w:rsid w:val="00630943"/>
    <w:rsid w:val="00630D2B"/>
    <w:rsid w:val="00631250"/>
    <w:rsid w:val="00631440"/>
    <w:rsid w:val="0063160C"/>
    <w:rsid w:val="00632165"/>
    <w:rsid w:val="00632DF7"/>
    <w:rsid w:val="00633E61"/>
    <w:rsid w:val="00633F83"/>
    <w:rsid w:val="006344CF"/>
    <w:rsid w:val="0063461D"/>
    <w:rsid w:val="00634A08"/>
    <w:rsid w:val="00634D46"/>
    <w:rsid w:val="00634EB0"/>
    <w:rsid w:val="00635776"/>
    <w:rsid w:val="00635AE5"/>
    <w:rsid w:val="00635B68"/>
    <w:rsid w:val="00635B9F"/>
    <w:rsid w:val="00635E0F"/>
    <w:rsid w:val="00635EE7"/>
    <w:rsid w:val="006363C4"/>
    <w:rsid w:val="00636712"/>
    <w:rsid w:val="00636D1B"/>
    <w:rsid w:val="006373AC"/>
    <w:rsid w:val="00637416"/>
    <w:rsid w:val="006374FD"/>
    <w:rsid w:val="0063794F"/>
    <w:rsid w:val="00640657"/>
    <w:rsid w:val="00640E35"/>
    <w:rsid w:val="00640E67"/>
    <w:rsid w:val="00641617"/>
    <w:rsid w:val="00641C05"/>
    <w:rsid w:val="00641C95"/>
    <w:rsid w:val="006422B8"/>
    <w:rsid w:val="006427A5"/>
    <w:rsid w:val="006429CE"/>
    <w:rsid w:val="00642E0D"/>
    <w:rsid w:val="006430BF"/>
    <w:rsid w:val="00643148"/>
    <w:rsid w:val="00643506"/>
    <w:rsid w:val="00643CED"/>
    <w:rsid w:val="00644DF7"/>
    <w:rsid w:val="0064512E"/>
    <w:rsid w:val="00645723"/>
    <w:rsid w:val="00646523"/>
    <w:rsid w:val="006465E6"/>
    <w:rsid w:val="00646CD2"/>
    <w:rsid w:val="00646E27"/>
    <w:rsid w:val="006470B7"/>
    <w:rsid w:val="006473F4"/>
    <w:rsid w:val="00647B2A"/>
    <w:rsid w:val="00647E0D"/>
    <w:rsid w:val="00647F10"/>
    <w:rsid w:val="00647F56"/>
    <w:rsid w:val="006502D5"/>
    <w:rsid w:val="00650C70"/>
    <w:rsid w:val="00650FD6"/>
    <w:rsid w:val="0065164C"/>
    <w:rsid w:val="00651B31"/>
    <w:rsid w:val="00651D67"/>
    <w:rsid w:val="00652869"/>
    <w:rsid w:val="00653892"/>
    <w:rsid w:val="00654182"/>
    <w:rsid w:val="0065443F"/>
    <w:rsid w:val="00654D2F"/>
    <w:rsid w:val="006552C3"/>
    <w:rsid w:val="00655790"/>
    <w:rsid w:val="006558D6"/>
    <w:rsid w:val="00655C1B"/>
    <w:rsid w:val="006567ED"/>
    <w:rsid w:val="006569A2"/>
    <w:rsid w:val="0065728C"/>
    <w:rsid w:val="00657CFB"/>
    <w:rsid w:val="00657D58"/>
    <w:rsid w:val="00657D91"/>
    <w:rsid w:val="006606AF"/>
    <w:rsid w:val="006608E2"/>
    <w:rsid w:val="006609B5"/>
    <w:rsid w:val="00660BC8"/>
    <w:rsid w:val="0066112E"/>
    <w:rsid w:val="00661462"/>
    <w:rsid w:val="006615AC"/>
    <w:rsid w:val="00661604"/>
    <w:rsid w:val="00661636"/>
    <w:rsid w:val="00661CD1"/>
    <w:rsid w:val="00662178"/>
    <w:rsid w:val="00662262"/>
    <w:rsid w:val="006633D4"/>
    <w:rsid w:val="00663583"/>
    <w:rsid w:val="0066414C"/>
    <w:rsid w:val="00664237"/>
    <w:rsid w:val="0066452A"/>
    <w:rsid w:val="006648EF"/>
    <w:rsid w:val="006650D4"/>
    <w:rsid w:val="00665352"/>
    <w:rsid w:val="0066554B"/>
    <w:rsid w:val="00665B0E"/>
    <w:rsid w:val="00665D86"/>
    <w:rsid w:val="00666658"/>
    <w:rsid w:val="00666C6A"/>
    <w:rsid w:val="00667F32"/>
    <w:rsid w:val="00670A64"/>
    <w:rsid w:val="00670B42"/>
    <w:rsid w:val="00670D50"/>
    <w:rsid w:val="00671313"/>
    <w:rsid w:val="00671AEE"/>
    <w:rsid w:val="00671DBC"/>
    <w:rsid w:val="00671FE5"/>
    <w:rsid w:val="00672198"/>
    <w:rsid w:val="00672389"/>
    <w:rsid w:val="006723FE"/>
    <w:rsid w:val="00672557"/>
    <w:rsid w:val="0067306B"/>
    <w:rsid w:val="006733AF"/>
    <w:rsid w:val="006737BA"/>
    <w:rsid w:val="0067396A"/>
    <w:rsid w:val="00673D11"/>
    <w:rsid w:val="006742C9"/>
    <w:rsid w:val="0067461D"/>
    <w:rsid w:val="00674715"/>
    <w:rsid w:val="00674B4C"/>
    <w:rsid w:val="00675259"/>
    <w:rsid w:val="006756E4"/>
    <w:rsid w:val="006758AD"/>
    <w:rsid w:val="0067591C"/>
    <w:rsid w:val="00675AAB"/>
    <w:rsid w:val="00676622"/>
    <w:rsid w:val="00676EE7"/>
    <w:rsid w:val="00676F83"/>
    <w:rsid w:val="00677258"/>
    <w:rsid w:val="00677EEF"/>
    <w:rsid w:val="0068039D"/>
    <w:rsid w:val="00680AEC"/>
    <w:rsid w:val="00680C49"/>
    <w:rsid w:val="00680DB3"/>
    <w:rsid w:val="006811AB"/>
    <w:rsid w:val="00681F67"/>
    <w:rsid w:val="0068239E"/>
    <w:rsid w:val="006826B1"/>
    <w:rsid w:val="00682A88"/>
    <w:rsid w:val="00683B0C"/>
    <w:rsid w:val="00683F33"/>
    <w:rsid w:val="00684039"/>
    <w:rsid w:val="00684088"/>
    <w:rsid w:val="00684431"/>
    <w:rsid w:val="006844D6"/>
    <w:rsid w:val="006847C2"/>
    <w:rsid w:val="00684C11"/>
    <w:rsid w:val="00684FB2"/>
    <w:rsid w:val="0068565E"/>
    <w:rsid w:val="00685816"/>
    <w:rsid w:val="00685D35"/>
    <w:rsid w:val="0068623E"/>
    <w:rsid w:val="0068681E"/>
    <w:rsid w:val="00686FCD"/>
    <w:rsid w:val="00687287"/>
    <w:rsid w:val="006878E0"/>
    <w:rsid w:val="00687A16"/>
    <w:rsid w:val="00687D00"/>
    <w:rsid w:val="00687D01"/>
    <w:rsid w:val="00687D95"/>
    <w:rsid w:val="00690443"/>
    <w:rsid w:val="006904D9"/>
    <w:rsid w:val="00690A53"/>
    <w:rsid w:val="006923F3"/>
    <w:rsid w:val="00692815"/>
    <w:rsid w:val="00692DB3"/>
    <w:rsid w:val="00693226"/>
    <w:rsid w:val="006937F3"/>
    <w:rsid w:val="006938B5"/>
    <w:rsid w:val="00693903"/>
    <w:rsid w:val="00693A07"/>
    <w:rsid w:val="00693AE3"/>
    <w:rsid w:val="00693C8F"/>
    <w:rsid w:val="0069506C"/>
    <w:rsid w:val="00695206"/>
    <w:rsid w:val="00695C78"/>
    <w:rsid w:val="0069700E"/>
    <w:rsid w:val="006971D9"/>
    <w:rsid w:val="00697203"/>
    <w:rsid w:val="00697421"/>
    <w:rsid w:val="006978E6"/>
    <w:rsid w:val="006A0474"/>
    <w:rsid w:val="006A07B3"/>
    <w:rsid w:val="006A0B57"/>
    <w:rsid w:val="006A0EFB"/>
    <w:rsid w:val="006A13C2"/>
    <w:rsid w:val="006A1C2E"/>
    <w:rsid w:val="006A206E"/>
    <w:rsid w:val="006A22EB"/>
    <w:rsid w:val="006A2490"/>
    <w:rsid w:val="006A27F6"/>
    <w:rsid w:val="006A319E"/>
    <w:rsid w:val="006A356B"/>
    <w:rsid w:val="006A48C4"/>
    <w:rsid w:val="006A4EC9"/>
    <w:rsid w:val="006A5175"/>
    <w:rsid w:val="006A56D4"/>
    <w:rsid w:val="006A5790"/>
    <w:rsid w:val="006A59C5"/>
    <w:rsid w:val="006A5DA8"/>
    <w:rsid w:val="006A626C"/>
    <w:rsid w:val="006A63A6"/>
    <w:rsid w:val="006A64FF"/>
    <w:rsid w:val="006A70DC"/>
    <w:rsid w:val="006A723E"/>
    <w:rsid w:val="006A7271"/>
    <w:rsid w:val="006A7452"/>
    <w:rsid w:val="006A7495"/>
    <w:rsid w:val="006B02B6"/>
    <w:rsid w:val="006B0D28"/>
    <w:rsid w:val="006B207D"/>
    <w:rsid w:val="006B254C"/>
    <w:rsid w:val="006B30BA"/>
    <w:rsid w:val="006B3972"/>
    <w:rsid w:val="006B4608"/>
    <w:rsid w:val="006B4E31"/>
    <w:rsid w:val="006B5586"/>
    <w:rsid w:val="006B5CFA"/>
    <w:rsid w:val="006B5DFD"/>
    <w:rsid w:val="006B671D"/>
    <w:rsid w:val="006B7321"/>
    <w:rsid w:val="006B7793"/>
    <w:rsid w:val="006B7F1D"/>
    <w:rsid w:val="006C007F"/>
    <w:rsid w:val="006C04B4"/>
    <w:rsid w:val="006C0CDA"/>
    <w:rsid w:val="006C124C"/>
    <w:rsid w:val="006C1277"/>
    <w:rsid w:val="006C1DCA"/>
    <w:rsid w:val="006C1E29"/>
    <w:rsid w:val="006C22EE"/>
    <w:rsid w:val="006C258F"/>
    <w:rsid w:val="006C29AE"/>
    <w:rsid w:val="006C35B7"/>
    <w:rsid w:val="006C429C"/>
    <w:rsid w:val="006C47B0"/>
    <w:rsid w:val="006C4A20"/>
    <w:rsid w:val="006C4F9A"/>
    <w:rsid w:val="006C4FC8"/>
    <w:rsid w:val="006C5069"/>
    <w:rsid w:val="006C525A"/>
    <w:rsid w:val="006C52C9"/>
    <w:rsid w:val="006C5B7C"/>
    <w:rsid w:val="006C5F48"/>
    <w:rsid w:val="006C62F0"/>
    <w:rsid w:val="006C695F"/>
    <w:rsid w:val="006C772E"/>
    <w:rsid w:val="006C78C8"/>
    <w:rsid w:val="006D0046"/>
    <w:rsid w:val="006D0066"/>
    <w:rsid w:val="006D0588"/>
    <w:rsid w:val="006D05B8"/>
    <w:rsid w:val="006D13A4"/>
    <w:rsid w:val="006D13CC"/>
    <w:rsid w:val="006D195F"/>
    <w:rsid w:val="006D1D3F"/>
    <w:rsid w:val="006D1F9C"/>
    <w:rsid w:val="006D259A"/>
    <w:rsid w:val="006D2623"/>
    <w:rsid w:val="006D30B5"/>
    <w:rsid w:val="006D3286"/>
    <w:rsid w:val="006D36B7"/>
    <w:rsid w:val="006D3AED"/>
    <w:rsid w:val="006D3DB0"/>
    <w:rsid w:val="006D47CE"/>
    <w:rsid w:val="006D5740"/>
    <w:rsid w:val="006D5CC2"/>
    <w:rsid w:val="006D60F5"/>
    <w:rsid w:val="006D62B5"/>
    <w:rsid w:val="006D63B3"/>
    <w:rsid w:val="006D6A28"/>
    <w:rsid w:val="006D7414"/>
    <w:rsid w:val="006D79F5"/>
    <w:rsid w:val="006E010A"/>
    <w:rsid w:val="006E0127"/>
    <w:rsid w:val="006E01E3"/>
    <w:rsid w:val="006E03A2"/>
    <w:rsid w:val="006E09BB"/>
    <w:rsid w:val="006E0E6D"/>
    <w:rsid w:val="006E1CBE"/>
    <w:rsid w:val="006E1CD6"/>
    <w:rsid w:val="006E1F67"/>
    <w:rsid w:val="006E1FA7"/>
    <w:rsid w:val="006E203E"/>
    <w:rsid w:val="006E22FA"/>
    <w:rsid w:val="006E25F7"/>
    <w:rsid w:val="006E2952"/>
    <w:rsid w:val="006E2B1A"/>
    <w:rsid w:val="006E2CF0"/>
    <w:rsid w:val="006E32A7"/>
    <w:rsid w:val="006E365D"/>
    <w:rsid w:val="006E3A64"/>
    <w:rsid w:val="006E3C39"/>
    <w:rsid w:val="006E43CE"/>
    <w:rsid w:val="006E4ED8"/>
    <w:rsid w:val="006E5476"/>
    <w:rsid w:val="006E5757"/>
    <w:rsid w:val="006E580E"/>
    <w:rsid w:val="006E596D"/>
    <w:rsid w:val="006E632D"/>
    <w:rsid w:val="006E64DB"/>
    <w:rsid w:val="006E6DD6"/>
    <w:rsid w:val="006E6F1B"/>
    <w:rsid w:val="006E700A"/>
    <w:rsid w:val="006E70BF"/>
    <w:rsid w:val="006E7695"/>
    <w:rsid w:val="006E789D"/>
    <w:rsid w:val="006F016E"/>
    <w:rsid w:val="006F03AF"/>
    <w:rsid w:val="006F0856"/>
    <w:rsid w:val="006F0994"/>
    <w:rsid w:val="006F0DDD"/>
    <w:rsid w:val="006F10BB"/>
    <w:rsid w:val="006F12BC"/>
    <w:rsid w:val="006F1323"/>
    <w:rsid w:val="006F1CFD"/>
    <w:rsid w:val="006F2168"/>
    <w:rsid w:val="006F24A8"/>
    <w:rsid w:val="006F2940"/>
    <w:rsid w:val="006F2C3E"/>
    <w:rsid w:val="006F2CE9"/>
    <w:rsid w:val="006F3764"/>
    <w:rsid w:val="006F3AE1"/>
    <w:rsid w:val="006F3D14"/>
    <w:rsid w:val="006F44C9"/>
    <w:rsid w:val="006F4640"/>
    <w:rsid w:val="006F4E60"/>
    <w:rsid w:val="006F5753"/>
    <w:rsid w:val="006F5A23"/>
    <w:rsid w:val="006F5AA1"/>
    <w:rsid w:val="006F5C04"/>
    <w:rsid w:val="006F5D18"/>
    <w:rsid w:val="006F5E3E"/>
    <w:rsid w:val="006F5FCF"/>
    <w:rsid w:val="006F60CB"/>
    <w:rsid w:val="006F639F"/>
    <w:rsid w:val="006F6A45"/>
    <w:rsid w:val="006F7252"/>
    <w:rsid w:val="006F76EF"/>
    <w:rsid w:val="006F7DB4"/>
    <w:rsid w:val="006F7DFF"/>
    <w:rsid w:val="00700AFF"/>
    <w:rsid w:val="00700C71"/>
    <w:rsid w:val="00700ED4"/>
    <w:rsid w:val="00701D53"/>
    <w:rsid w:val="00701EBB"/>
    <w:rsid w:val="0070227E"/>
    <w:rsid w:val="00702694"/>
    <w:rsid w:val="007028FE"/>
    <w:rsid w:val="0070318A"/>
    <w:rsid w:val="00703423"/>
    <w:rsid w:val="007034BA"/>
    <w:rsid w:val="007037D5"/>
    <w:rsid w:val="00703F34"/>
    <w:rsid w:val="00704BBC"/>
    <w:rsid w:val="00704DB0"/>
    <w:rsid w:val="00705993"/>
    <w:rsid w:val="00705FEB"/>
    <w:rsid w:val="0070624C"/>
    <w:rsid w:val="0070654E"/>
    <w:rsid w:val="00706880"/>
    <w:rsid w:val="00706C2B"/>
    <w:rsid w:val="00706F66"/>
    <w:rsid w:val="007074A0"/>
    <w:rsid w:val="00707CD3"/>
    <w:rsid w:val="00707E59"/>
    <w:rsid w:val="00707F37"/>
    <w:rsid w:val="00710893"/>
    <w:rsid w:val="00710BC0"/>
    <w:rsid w:val="00710C3B"/>
    <w:rsid w:val="007112CE"/>
    <w:rsid w:val="00711471"/>
    <w:rsid w:val="007114AE"/>
    <w:rsid w:val="007119F3"/>
    <w:rsid w:val="00711B5E"/>
    <w:rsid w:val="00711EF8"/>
    <w:rsid w:val="00711FFF"/>
    <w:rsid w:val="00712590"/>
    <w:rsid w:val="007126C9"/>
    <w:rsid w:val="00712AC9"/>
    <w:rsid w:val="00712ACC"/>
    <w:rsid w:val="00712E05"/>
    <w:rsid w:val="007132F6"/>
    <w:rsid w:val="00713498"/>
    <w:rsid w:val="007134E9"/>
    <w:rsid w:val="00714238"/>
    <w:rsid w:val="0071423A"/>
    <w:rsid w:val="0071431C"/>
    <w:rsid w:val="00714330"/>
    <w:rsid w:val="0071473E"/>
    <w:rsid w:val="00714AE9"/>
    <w:rsid w:val="00715792"/>
    <w:rsid w:val="00715975"/>
    <w:rsid w:val="00715D5E"/>
    <w:rsid w:val="007160B4"/>
    <w:rsid w:val="00716171"/>
    <w:rsid w:val="0071638A"/>
    <w:rsid w:val="00716402"/>
    <w:rsid w:val="00716981"/>
    <w:rsid w:val="00716CD4"/>
    <w:rsid w:val="00716F32"/>
    <w:rsid w:val="00716FB7"/>
    <w:rsid w:val="00717055"/>
    <w:rsid w:val="0071733E"/>
    <w:rsid w:val="00720465"/>
    <w:rsid w:val="007207CD"/>
    <w:rsid w:val="00721491"/>
    <w:rsid w:val="00721754"/>
    <w:rsid w:val="00721E4F"/>
    <w:rsid w:val="00721EF0"/>
    <w:rsid w:val="00721F56"/>
    <w:rsid w:val="007222DD"/>
    <w:rsid w:val="007224B8"/>
    <w:rsid w:val="00722585"/>
    <w:rsid w:val="0072288D"/>
    <w:rsid w:val="0072297C"/>
    <w:rsid w:val="00722A24"/>
    <w:rsid w:val="00722C61"/>
    <w:rsid w:val="007235A1"/>
    <w:rsid w:val="007235E5"/>
    <w:rsid w:val="00723DF9"/>
    <w:rsid w:val="00724FB3"/>
    <w:rsid w:val="007254B4"/>
    <w:rsid w:val="00725B8E"/>
    <w:rsid w:val="0072640F"/>
    <w:rsid w:val="00726513"/>
    <w:rsid w:val="007266BB"/>
    <w:rsid w:val="00726D9A"/>
    <w:rsid w:val="00727474"/>
    <w:rsid w:val="00727838"/>
    <w:rsid w:val="00727A22"/>
    <w:rsid w:val="00730160"/>
    <w:rsid w:val="00730338"/>
    <w:rsid w:val="00730684"/>
    <w:rsid w:val="007307FE"/>
    <w:rsid w:val="00730CEA"/>
    <w:rsid w:val="00731275"/>
    <w:rsid w:val="007312EB"/>
    <w:rsid w:val="00731677"/>
    <w:rsid w:val="007318C4"/>
    <w:rsid w:val="00731DCD"/>
    <w:rsid w:val="00732287"/>
    <w:rsid w:val="007323B4"/>
    <w:rsid w:val="007329B2"/>
    <w:rsid w:val="00732FB1"/>
    <w:rsid w:val="00733490"/>
    <w:rsid w:val="00733881"/>
    <w:rsid w:val="00733A9E"/>
    <w:rsid w:val="00733DBD"/>
    <w:rsid w:val="0073444B"/>
    <w:rsid w:val="00734D38"/>
    <w:rsid w:val="00734D8A"/>
    <w:rsid w:val="0073567B"/>
    <w:rsid w:val="007359B6"/>
    <w:rsid w:val="00735A35"/>
    <w:rsid w:val="007368FD"/>
    <w:rsid w:val="00736CDC"/>
    <w:rsid w:val="0073719A"/>
    <w:rsid w:val="00737580"/>
    <w:rsid w:val="00737745"/>
    <w:rsid w:val="00737FBF"/>
    <w:rsid w:val="007401D6"/>
    <w:rsid w:val="00740409"/>
    <w:rsid w:val="0074073E"/>
    <w:rsid w:val="00740952"/>
    <w:rsid w:val="00740B38"/>
    <w:rsid w:val="0074102D"/>
    <w:rsid w:val="00741030"/>
    <w:rsid w:val="007416EA"/>
    <w:rsid w:val="00742263"/>
    <w:rsid w:val="00742549"/>
    <w:rsid w:val="00742708"/>
    <w:rsid w:val="00742907"/>
    <w:rsid w:val="00742B44"/>
    <w:rsid w:val="00743D28"/>
    <w:rsid w:val="00744104"/>
    <w:rsid w:val="00744864"/>
    <w:rsid w:val="007448D3"/>
    <w:rsid w:val="00744B1E"/>
    <w:rsid w:val="007451C6"/>
    <w:rsid w:val="007452A3"/>
    <w:rsid w:val="007454E5"/>
    <w:rsid w:val="007458E5"/>
    <w:rsid w:val="00745C9E"/>
    <w:rsid w:val="00745E90"/>
    <w:rsid w:val="00746678"/>
    <w:rsid w:val="00746748"/>
    <w:rsid w:val="00746976"/>
    <w:rsid w:val="00746AD6"/>
    <w:rsid w:val="00746D27"/>
    <w:rsid w:val="0074726A"/>
    <w:rsid w:val="00747365"/>
    <w:rsid w:val="007475ED"/>
    <w:rsid w:val="00747CD0"/>
    <w:rsid w:val="00747FE1"/>
    <w:rsid w:val="00750A55"/>
    <w:rsid w:val="00751268"/>
    <w:rsid w:val="00751AFA"/>
    <w:rsid w:val="00751DFF"/>
    <w:rsid w:val="00752328"/>
    <w:rsid w:val="007528FA"/>
    <w:rsid w:val="00752DD8"/>
    <w:rsid w:val="00752F7A"/>
    <w:rsid w:val="00753481"/>
    <w:rsid w:val="00753E65"/>
    <w:rsid w:val="00753FDD"/>
    <w:rsid w:val="007541B0"/>
    <w:rsid w:val="0075459B"/>
    <w:rsid w:val="007549AF"/>
    <w:rsid w:val="00754A3C"/>
    <w:rsid w:val="00754D29"/>
    <w:rsid w:val="00754E35"/>
    <w:rsid w:val="00754E7C"/>
    <w:rsid w:val="0075510C"/>
    <w:rsid w:val="00755133"/>
    <w:rsid w:val="0075539A"/>
    <w:rsid w:val="0075641B"/>
    <w:rsid w:val="00756945"/>
    <w:rsid w:val="00757813"/>
    <w:rsid w:val="00757BC4"/>
    <w:rsid w:val="00760140"/>
    <w:rsid w:val="00760811"/>
    <w:rsid w:val="00760BF6"/>
    <w:rsid w:val="00760DFA"/>
    <w:rsid w:val="00760E1C"/>
    <w:rsid w:val="0076108A"/>
    <w:rsid w:val="00761928"/>
    <w:rsid w:val="00761ABF"/>
    <w:rsid w:val="00761B32"/>
    <w:rsid w:val="00761C71"/>
    <w:rsid w:val="00761CB9"/>
    <w:rsid w:val="00761E88"/>
    <w:rsid w:val="00762629"/>
    <w:rsid w:val="00762E60"/>
    <w:rsid w:val="007635D0"/>
    <w:rsid w:val="00763BDE"/>
    <w:rsid w:val="00763F27"/>
    <w:rsid w:val="0076412C"/>
    <w:rsid w:val="00764421"/>
    <w:rsid w:val="00764727"/>
    <w:rsid w:val="007647FB"/>
    <w:rsid w:val="007648BE"/>
    <w:rsid w:val="007649CE"/>
    <w:rsid w:val="00764B14"/>
    <w:rsid w:val="00765B7A"/>
    <w:rsid w:val="00765D2E"/>
    <w:rsid w:val="00765F36"/>
    <w:rsid w:val="0076668F"/>
    <w:rsid w:val="00766AE7"/>
    <w:rsid w:val="00767836"/>
    <w:rsid w:val="00767B59"/>
    <w:rsid w:val="00767E6E"/>
    <w:rsid w:val="0077037F"/>
    <w:rsid w:val="0077045E"/>
    <w:rsid w:val="00770D47"/>
    <w:rsid w:val="00770E0F"/>
    <w:rsid w:val="00770E15"/>
    <w:rsid w:val="00770F65"/>
    <w:rsid w:val="00771D38"/>
    <w:rsid w:val="00771D5E"/>
    <w:rsid w:val="00771F44"/>
    <w:rsid w:val="00772314"/>
    <w:rsid w:val="00772834"/>
    <w:rsid w:val="00772845"/>
    <w:rsid w:val="007728EA"/>
    <w:rsid w:val="007729B2"/>
    <w:rsid w:val="00773062"/>
    <w:rsid w:val="00773370"/>
    <w:rsid w:val="00773642"/>
    <w:rsid w:val="0077446B"/>
    <w:rsid w:val="0077451C"/>
    <w:rsid w:val="0077477B"/>
    <w:rsid w:val="00774DB6"/>
    <w:rsid w:val="0077507B"/>
    <w:rsid w:val="007755F2"/>
    <w:rsid w:val="00775D60"/>
    <w:rsid w:val="00775E5C"/>
    <w:rsid w:val="0077602D"/>
    <w:rsid w:val="007773C3"/>
    <w:rsid w:val="00777601"/>
    <w:rsid w:val="00780487"/>
    <w:rsid w:val="00780A5F"/>
    <w:rsid w:val="00780F54"/>
    <w:rsid w:val="007811ED"/>
    <w:rsid w:val="007815E0"/>
    <w:rsid w:val="007815F8"/>
    <w:rsid w:val="00781688"/>
    <w:rsid w:val="00781E42"/>
    <w:rsid w:val="00782019"/>
    <w:rsid w:val="00782618"/>
    <w:rsid w:val="00782DDC"/>
    <w:rsid w:val="007837E4"/>
    <w:rsid w:val="00783D69"/>
    <w:rsid w:val="007847FC"/>
    <w:rsid w:val="00785C9A"/>
    <w:rsid w:val="00785FE0"/>
    <w:rsid w:val="007861C2"/>
    <w:rsid w:val="007864A1"/>
    <w:rsid w:val="0078652A"/>
    <w:rsid w:val="007869F2"/>
    <w:rsid w:val="00786B29"/>
    <w:rsid w:val="007872AD"/>
    <w:rsid w:val="007873E3"/>
    <w:rsid w:val="00787443"/>
    <w:rsid w:val="00787E02"/>
    <w:rsid w:val="00787EB1"/>
    <w:rsid w:val="00790120"/>
    <w:rsid w:val="00790C89"/>
    <w:rsid w:val="00790D67"/>
    <w:rsid w:val="00790EF0"/>
    <w:rsid w:val="00790F90"/>
    <w:rsid w:val="00791730"/>
    <w:rsid w:val="00791B20"/>
    <w:rsid w:val="00791E6E"/>
    <w:rsid w:val="00791FAC"/>
    <w:rsid w:val="007921BA"/>
    <w:rsid w:val="007925E8"/>
    <w:rsid w:val="007929A3"/>
    <w:rsid w:val="00792D0A"/>
    <w:rsid w:val="00793207"/>
    <w:rsid w:val="00793991"/>
    <w:rsid w:val="00793AC2"/>
    <w:rsid w:val="00793EA2"/>
    <w:rsid w:val="00794EEB"/>
    <w:rsid w:val="00794FC9"/>
    <w:rsid w:val="007951AA"/>
    <w:rsid w:val="0079542C"/>
    <w:rsid w:val="00795510"/>
    <w:rsid w:val="00795AF5"/>
    <w:rsid w:val="00795D53"/>
    <w:rsid w:val="007960ED"/>
    <w:rsid w:val="00797531"/>
    <w:rsid w:val="00797B1D"/>
    <w:rsid w:val="00797C0B"/>
    <w:rsid w:val="00797C5A"/>
    <w:rsid w:val="00797D57"/>
    <w:rsid w:val="007A057C"/>
    <w:rsid w:val="007A06BD"/>
    <w:rsid w:val="007A1244"/>
    <w:rsid w:val="007A17DA"/>
    <w:rsid w:val="007A1D79"/>
    <w:rsid w:val="007A21BE"/>
    <w:rsid w:val="007A2AE1"/>
    <w:rsid w:val="007A2D0C"/>
    <w:rsid w:val="007A3004"/>
    <w:rsid w:val="007A3197"/>
    <w:rsid w:val="007A32D7"/>
    <w:rsid w:val="007A3638"/>
    <w:rsid w:val="007A3A5C"/>
    <w:rsid w:val="007A3AD8"/>
    <w:rsid w:val="007A3AF8"/>
    <w:rsid w:val="007A3B3C"/>
    <w:rsid w:val="007A3BC1"/>
    <w:rsid w:val="007A3CE1"/>
    <w:rsid w:val="007A3EE8"/>
    <w:rsid w:val="007A42FF"/>
    <w:rsid w:val="007A4521"/>
    <w:rsid w:val="007A4687"/>
    <w:rsid w:val="007A46EF"/>
    <w:rsid w:val="007A4D2D"/>
    <w:rsid w:val="007A4F78"/>
    <w:rsid w:val="007A525D"/>
    <w:rsid w:val="007A566C"/>
    <w:rsid w:val="007A5A10"/>
    <w:rsid w:val="007A6314"/>
    <w:rsid w:val="007A68EF"/>
    <w:rsid w:val="007A6DB5"/>
    <w:rsid w:val="007A6DFD"/>
    <w:rsid w:val="007A7731"/>
    <w:rsid w:val="007A7D39"/>
    <w:rsid w:val="007B0610"/>
    <w:rsid w:val="007B10E0"/>
    <w:rsid w:val="007B123E"/>
    <w:rsid w:val="007B1311"/>
    <w:rsid w:val="007B1B98"/>
    <w:rsid w:val="007B2179"/>
    <w:rsid w:val="007B2DAB"/>
    <w:rsid w:val="007B31CD"/>
    <w:rsid w:val="007B3967"/>
    <w:rsid w:val="007B39CC"/>
    <w:rsid w:val="007B4F71"/>
    <w:rsid w:val="007B5271"/>
    <w:rsid w:val="007B616A"/>
    <w:rsid w:val="007B674C"/>
    <w:rsid w:val="007B6AA1"/>
    <w:rsid w:val="007B6FED"/>
    <w:rsid w:val="007B75C9"/>
    <w:rsid w:val="007B7F4F"/>
    <w:rsid w:val="007C02C1"/>
    <w:rsid w:val="007C07E1"/>
    <w:rsid w:val="007C18EA"/>
    <w:rsid w:val="007C1B5E"/>
    <w:rsid w:val="007C2EB8"/>
    <w:rsid w:val="007C3A1A"/>
    <w:rsid w:val="007C3A97"/>
    <w:rsid w:val="007C3B07"/>
    <w:rsid w:val="007C3EDF"/>
    <w:rsid w:val="007C4476"/>
    <w:rsid w:val="007C4C79"/>
    <w:rsid w:val="007C5BCE"/>
    <w:rsid w:val="007C6545"/>
    <w:rsid w:val="007C703D"/>
    <w:rsid w:val="007C75AB"/>
    <w:rsid w:val="007D0959"/>
    <w:rsid w:val="007D13CB"/>
    <w:rsid w:val="007D2EFD"/>
    <w:rsid w:val="007D3AE6"/>
    <w:rsid w:val="007D403E"/>
    <w:rsid w:val="007D4390"/>
    <w:rsid w:val="007D4AC4"/>
    <w:rsid w:val="007D4FBE"/>
    <w:rsid w:val="007D5974"/>
    <w:rsid w:val="007D5BA6"/>
    <w:rsid w:val="007D5C6D"/>
    <w:rsid w:val="007D5DFA"/>
    <w:rsid w:val="007D5F9F"/>
    <w:rsid w:val="007D61AA"/>
    <w:rsid w:val="007D6296"/>
    <w:rsid w:val="007D6811"/>
    <w:rsid w:val="007D6EE6"/>
    <w:rsid w:val="007D6F3C"/>
    <w:rsid w:val="007D78AE"/>
    <w:rsid w:val="007D7AA5"/>
    <w:rsid w:val="007D7AF3"/>
    <w:rsid w:val="007D7B7D"/>
    <w:rsid w:val="007E0033"/>
    <w:rsid w:val="007E0087"/>
    <w:rsid w:val="007E02B8"/>
    <w:rsid w:val="007E11E4"/>
    <w:rsid w:val="007E150C"/>
    <w:rsid w:val="007E18CD"/>
    <w:rsid w:val="007E1A1B"/>
    <w:rsid w:val="007E22EE"/>
    <w:rsid w:val="007E2343"/>
    <w:rsid w:val="007E25FC"/>
    <w:rsid w:val="007E31B9"/>
    <w:rsid w:val="007E32B9"/>
    <w:rsid w:val="007E35F7"/>
    <w:rsid w:val="007E4D26"/>
    <w:rsid w:val="007E4E12"/>
    <w:rsid w:val="007E4FA9"/>
    <w:rsid w:val="007E51FF"/>
    <w:rsid w:val="007E5C26"/>
    <w:rsid w:val="007E65C0"/>
    <w:rsid w:val="007E7251"/>
    <w:rsid w:val="007E79CA"/>
    <w:rsid w:val="007F03F1"/>
    <w:rsid w:val="007F0F7B"/>
    <w:rsid w:val="007F120E"/>
    <w:rsid w:val="007F1276"/>
    <w:rsid w:val="007F15C9"/>
    <w:rsid w:val="007F16EA"/>
    <w:rsid w:val="007F1E0C"/>
    <w:rsid w:val="007F1EF0"/>
    <w:rsid w:val="007F2C3E"/>
    <w:rsid w:val="007F2CE2"/>
    <w:rsid w:val="007F2E07"/>
    <w:rsid w:val="007F3737"/>
    <w:rsid w:val="007F39E0"/>
    <w:rsid w:val="007F40BC"/>
    <w:rsid w:val="007F4504"/>
    <w:rsid w:val="007F4991"/>
    <w:rsid w:val="007F49E3"/>
    <w:rsid w:val="007F4A02"/>
    <w:rsid w:val="007F4A28"/>
    <w:rsid w:val="007F4C2D"/>
    <w:rsid w:val="007F5063"/>
    <w:rsid w:val="007F56F5"/>
    <w:rsid w:val="007F642F"/>
    <w:rsid w:val="007F6875"/>
    <w:rsid w:val="007F740A"/>
    <w:rsid w:val="007F7461"/>
    <w:rsid w:val="007F7B3B"/>
    <w:rsid w:val="00800772"/>
    <w:rsid w:val="00800910"/>
    <w:rsid w:val="00800C1B"/>
    <w:rsid w:val="00801001"/>
    <w:rsid w:val="0080159B"/>
    <w:rsid w:val="00801875"/>
    <w:rsid w:val="00801986"/>
    <w:rsid w:val="00801DE1"/>
    <w:rsid w:val="00802269"/>
    <w:rsid w:val="00802968"/>
    <w:rsid w:val="00803655"/>
    <w:rsid w:val="0080465E"/>
    <w:rsid w:val="008046E3"/>
    <w:rsid w:val="008059E2"/>
    <w:rsid w:val="00805D13"/>
    <w:rsid w:val="00805EE8"/>
    <w:rsid w:val="00806149"/>
    <w:rsid w:val="008062B9"/>
    <w:rsid w:val="00806577"/>
    <w:rsid w:val="0080661A"/>
    <w:rsid w:val="00806EA9"/>
    <w:rsid w:val="00807095"/>
    <w:rsid w:val="00807142"/>
    <w:rsid w:val="0080742B"/>
    <w:rsid w:val="008075C4"/>
    <w:rsid w:val="00807640"/>
    <w:rsid w:val="008077BE"/>
    <w:rsid w:val="008079B5"/>
    <w:rsid w:val="008079D6"/>
    <w:rsid w:val="0081006F"/>
    <w:rsid w:val="0081036F"/>
    <w:rsid w:val="00810798"/>
    <w:rsid w:val="00810BAA"/>
    <w:rsid w:val="00810E80"/>
    <w:rsid w:val="00811C8E"/>
    <w:rsid w:val="00811DC3"/>
    <w:rsid w:val="00811F3F"/>
    <w:rsid w:val="0081264B"/>
    <w:rsid w:val="00812A2C"/>
    <w:rsid w:val="00812B03"/>
    <w:rsid w:val="00812DB5"/>
    <w:rsid w:val="0081319D"/>
    <w:rsid w:val="008136E2"/>
    <w:rsid w:val="00813B95"/>
    <w:rsid w:val="00814077"/>
    <w:rsid w:val="008140E3"/>
    <w:rsid w:val="00814362"/>
    <w:rsid w:val="008143D5"/>
    <w:rsid w:val="00814514"/>
    <w:rsid w:val="008146FF"/>
    <w:rsid w:val="00814DAE"/>
    <w:rsid w:val="00814F24"/>
    <w:rsid w:val="00814FCD"/>
    <w:rsid w:val="0081531B"/>
    <w:rsid w:val="00815927"/>
    <w:rsid w:val="008159DA"/>
    <w:rsid w:val="00815F7C"/>
    <w:rsid w:val="00817411"/>
    <w:rsid w:val="0081754B"/>
    <w:rsid w:val="00817946"/>
    <w:rsid w:val="0081797E"/>
    <w:rsid w:val="00821037"/>
    <w:rsid w:val="0082164D"/>
    <w:rsid w:val="00821E18"/>
    <w:rsid w:val="00822AAC"/>
    <w:rsid w:val="00822DF8"/>
    <w:rsid w:val="0082303D"/>
    <w:rsid w:val="00823060"/>
    <w:rsid w:val="0082318B"/>
    <w:rsid w:val="008231C9"/>
    <w:rsid w:val="00823245"/>
    <w:rsid w:val="008237CA"/>
    <w:rsid w:val="00823BFB"/>
    <w:rsid w:val="00823CDD"/>
    <w:rsid w:val="00823DA3"/>
    <w:rsid w:val="00823FF9"/>
    <w:rsid w:val="00824023"/>
    <w:rsid w:val="00824216"/>
    <w:rsid w:val="0082438A"/>
    <w:rsid w:val="008245C0"/>
    <w:rsid w:val="008246B0"/>
    <w:rsid w:val="00825266"/>
    <w:rsid w:val="0082615F"/>
    <w:rsid w:val="008264E4"/>
    <w:rsid w:val="008266E2"/>
    <w:rsid w:val="008270F0"/>
    <w:rsid w:val="0082745C"/>
    <w:rsid w:val="008277AD"/>
    <w:rsid w:val="0083049C"/>
    <w:rsid w:val="008307C6"/>
    <w:rsid w:val="0083088A"/>
    <w:rsid w:val="00832121"/>
    <w:rsid w:val="008325CA"/>
    <w:rsid w:val="00832DE6"/>
    <w:rsid w:val="008338C8"/>
    <w:rsid w:val="008339DD"/>
    <w:rsid w:val="00833BA0"/>
    <w:rsid w:val="00833D91"/>
    <w:rsid w:val="00833E58"/>
    <w:rsid w:val="00833F72"/>
    <w:rsid w:val="00834341"/>
    <w:rsid w:val="008352B7"/>
    <w:rsid w:val="008377D9"/>
    <w:rsid w:val="00837C3A"/>
    <w:rsid w:val="00840A32"/>
    <w:rsid w:val="00840FC9"/>
    <w:rsid w:val="008410B5"/>
    <w:rsid w:val="008412F1"/>
    <w:rsid w:val="0084132C"/>
    <w:rsid w:val="0084133C"/>
    <w:rsid w:val="0084194D"/>
    <w:rsid w:val="00842091"/>
    <w:rsid w:val="00842127"/>
    <w:rsid w:val="00842149"/>
    <w:rsid w:val="008423BD"/>
    <w:rsid w:val="00842634"/>
    <w:rsid w:val="00842968"/>
    <w:rsid w:val="008437BE"/>
    <w:rsid w:val="00843A0D"/>
    <w:rsid w:val="00843A7F"/>
    <w:rsid w:val="00843B1D"/>
    <w:rsid w:val="00843C62"/>
    <w:rsid w:val="00844157"/>
    <w:rsid w:val="00844A48"/>
    <w:rsid w:val="00845239"/>
    <w:rsid w:val="00845929"/>
    <w:rsid w:val="00845DF5"/>
    <w:rsid w:val="00846436"/>
    <w:rsid w:val="008464B5"/>
    <w:rsid w:val="00846BC6"/>
    <w:rsid w:val="0084701D"/>
    <w:rsid w:val="0084739D"/>
    <w:rsid w:val="00847E64"/>
    <w:rsid w:val="008500F5"/>
    <w:rsid w:val="008504C9"/>
    <w:rsid w:val="008508D2"/>
    <w:rsid w:val="00850EBE"/>
    <w:rsid w:val="00850EC4"/>
    <w:rsid w:val="00850F2B"/>
    <w:rsid w:val="008512C9"/>
    <w:rsid w:val="00851631"/>
    <w:rsid w:val="008516E2"/>
    <w:rsid w:val="00852779"/>
    <w:rsid w:val="008529C6"/>
    <w:rsid w:val="00852A21"/>
    <w:rsid w:val="00852D17"/>
    <w:rsid w:val="00852F08"/>
    <w:rsid w:val="00853A25"/>
    <w:rsid w:val="00854880"/>
    <w:rsid w:val="00854904"/>
    <w:rsid w:val="00854A4F"/>
    <w:rsid w:val="00854E20"/>
    <w:rsid w:val="0085513A"/>
    <w:rsid w:val="0085520B"/>
    <w:rsid w:val="00855C09"/>
    <w:rsid w:val="00855F99"/>
    <w:rsid w:val="008562DB"/>
    <w:rsid w:val="008565A1"/>
    <w:rsid w:val="00856925"/>
    <w:rsid w:val="00856B1A"/>
    <w:rsid w:val="00857784"/>
    <w:rsid w:val="00857A8C"/>
    <w:rsid w:val="00857E46"/>
    <w:rsid w:val="00860087"/>
    <w:rsid w:val="00860319"/>
    <w:rsid w:val="0086034F"/>
    <w:rsid w:val="008606CC"/>
    <w:rsid w:val="00860B2D"/>
    <w:rsid w:val="00861D4D"/>
    <w:rsid w:val="00861E48"/>
    <w:rsid w:val="00861EB3"/>
    <w:rsid w:val="008622D9"/>
    <w:rsid w:val="0086312E"/>
    <w:rsid w:val="008631A8"/>
    <w:rsid w:val="00863689"/>
    <w:rsid w:val="008645EB"/>
    <w:rsid w:val="0086465E"/>
    <w:rsid w:val="00865C9B"/>
    <w:rsid w:val="008661D7"/>
    <w:rsid w:val="00866899"/>
    <w:rsid w:val="008709D9"/>
    <w:rsid w:val="00870AEB"/>
    <w:rsid w:val="00870DF7"/>
    <w:rsid w:val="00870F13"/>
    <w:rsid w:val="0087114C"/>
    <w:rsid w:val="008715D7"/>
    <w:rsid w:val="0087164A"/>
    <w:rsid w:val="008717FF"/>
    <w:rsid w:val="008724D1"/>
    <w:rsid w:val="0087250B"/>
    <w:rsid w:val="008725A7"/>
    <w:rsid w:val="0087265E"/>
    <w:rsid w:val="008728AF"/>
    <w:rsid w:val="00872A1E"/>
    <w:rsid w:val="00872AEC"/>
    <w:rsid w:val="00872D2D"/>
    <w:rsid w:val="00872D45"/>
    <w:rsid w:val="00872F5C"/>
    <w:rsid w:val="0087305D"/>
    <w:rsid w:val="008730F0"/>
    <w:rsid w:val="008731AA"/>
    <w:rsid w:val="00873483"/>
    <w:rsid w:val="008734E2"/>
    <w:rsid w:val="008737E8"/>
    <w:rsid w:val="00873DC4"/>
    <w:rsid w:val="00874033"/>
    <w:rsid w:val="008743A5"/>
    <w:rsid w:val="008752FB"/>
    <w:rsid w:val="0087553B"/>
    <w:rsid w:val="00875768"/>
    <w:rsid w:val="00875F0F"/>
    <w:rsid w:val="00875FC8"/>
    <w:rsid w:val="0087629F"/>
    <w:rsid w:val="00876384"/>
    <w:rsid w:val="00876CB4"/>
    <w:rsid w:val="00876EA6"/>
    <w:rsid w:val="00876F2E"/>
    <w:rsid w:val="008772F4"/>
    <w:rsid w:val="00877895"/>
    <w:rsid w:val="008779DC"/>
    <w:rsid w:val="00877D9C"/>
    <w:rsid w:val="0088016B"/>
    <w:rsid w:val="008801BF"/>
    <w:rsid w:val="00880364"/>
    <w:rsid w:val="00880838"/>
    <w:rsid w:val="00881180"/>
    <w:rsid w:val="00881815"/>
    <w:rsid w:val="0088187D"/>
    <w:rsid w:val="00881B0F"/>
    <w:rsid w:val="00881BAF"/>
    <w:rsid w:val="00881D4D"/>
    <w:rsid w:val="00881D91"/>
    <w:rsid w:val="00881DEC"/>
    <w:rsid w:val="00881FEE"/>
    <w:rsid w:val="00882A85"/>
    <w:rsid w:val="00882B46"/>
    <w:rsid w:val="00882F1E"/>
    <w:rsid w:val="00883A58"/>
    <w:rsid w:val="0088400B"/>
    <w:rsid w:val="00884049"/>
    <w:rsid w:val="0088450E"/>
    <w:rsid w:val="00884966"/>
    <w:rsid w:val="00885205"/>
    <w:rsid w:val="00885772"/>
    <w:rsid w:val="00885C74"/>
    <w:rsid w:val="00885E6B"/>
    <w:rsid w:val="00885EF4"/>
    <w:rsid w:val="00886538"/>
    <w:rsid w:val="00886B6D"/>
    <w:rsid w:val="00886BF4"/>
    <w:rsid w:val="00887068"/>
    <w:rsid w:val="008877C2"/>
    <w:rsid w:val="00887C32"/>
    <w:rsid w:val="008906A8"/>
    <w:rsid w:val="00890857"/>
    <w:rsid w:val="00890EAB"/>
    <w:rsid w:val="00891486"/>
    <w:rsid w:val="008915C6"/>
    <w:rsid w:val="00891DBD"/>
    <w:rsid w:val="008926CD"/>
    <w:rsid w:val="0089290C"/>
    <w:rsid w:val="00892C4E"/>
    <w:rsid w:val="008933D2"/>
    <w:rsid w:val="00893A5A"/>
    <w:rsid w:val="00893CFE"/>
    <w:rsid w:val="008942F5"/>
    <w:rsid w:val="0089460F"/>
    <w:rsid w:val="00894726"/>
    <w:rsid w:val="00894765"/>
    <w:rsid w:val="00894CC9"/>
    <w:rsid w:val="00894F6D"/>
    <w:rsid w:val="008951EB"/>
    <w:rsid w:val="008958FE"/>
    <w:rsid w:val="00895A91"/>
    <w:rsid w:val="00896436"/>
    <w:rsid w:val="00896F84"/>
    <w:rsid w:val="008970CA"/>
    <w:rsid w:val="00897392"/>
    <w:rsid w:val="008A046D"/>
    <w:rsid w:val="008A0768"/>
    <w:rsid w:val="008A07DC"/>
    <w:rsid w:val="008A0D6B"/>
    <w:rsid w:val="008A0FCE"/>
    <w:rsid w:val="008A0FE9"/>
    <w:rsid w:val="008A1134"/>
    <w:rsid w:val="008A1429"/>
    <w:rsid w:val="008A1672"/>
    <w:rsid w:val="008A1884"/>
    <w:rsid w:val="008A1992"/>
    <w:rsid w:val="008A1DA3"/>
    <w:rsid w:val="008A1E20"/>
    <w:rsid w:val="008A1E21"/>
    <w:rsid w:val="008A22DA"/>
    <w:rsid w:val="008A2397"/>
    <w:rsid w:val="008A2CE0"/>
    <w:rsid w:val="008A354B"/>
    <w:rsid w:val="008A39CF"/>
    <w:rsid w:val="008A3C90"/>
    <w:rsid w:val="008A3D2F"/>
    <w:rsid w:val="008A3E1C"/>
    <w:rsid w:val="008A420D"/>
    <w:rsid w:val="008A472F"/>
    <w:rsid w:val="008A4FA2"/>
    <w:rsid w:val="008A5C53"/>
    <w:rsid w:val="008A5E45"/>
    <w:rsid w:val="008A608C"/>
    <w:rsid w:val="008A6125"/>
    <w:rsid w:val="008A6345"/>
    <w:rsid w:val="008A654E"/>
    <w:rsid w:val="008A68E5"/>
    <w:rsid w:val="008A7355"/>
    <w:rsid w:val="008A7506"/>
    <w:rsid w:val="008B03EA"/>
    <w:rsid w:val="008B12EB"/>
    <w:rsid w:val="008B155E"/>
    <w:rsid w:val="008B1743"/>
    <w:rsid w:val="008B194B"/>
    <w:rsid w:val="008B1A17"/>
    <w:rsid w:val="008B1BD8"/>
    <w:rsid w:val="008B1CCF"/>
    <w:rsid w:val="008B2E47"/>
    <w:rsid w:val="008B30DF"/>
    <w:rsid w:val="008B4678"/>
    <w:rsid w:val="008B4CD6"/>
    <w:rsid w:val="008B4D6A"/>
    <w:rsid w:val="008B4FEE"/>
    <w:rsid w:val="008B57F3"/>
    <w:rsid w:val="008B5B67"/>
    <w:rsid w:val="008B61FB"/>
    <w:rsid w:val="008B6955"/>
    <w:rsid w:val="008B7273"/>
    <w:rsid w:val="008B7311"/>
    <w:rsid w:val="008B7601"/>
    <w:rsid w:val="008C04FF"/>
    <w:rsid w:val="008C0662"/>
    <w:rsid w:val="008C09EC"/>
    <w:rsid w:val="008C197A"/>
    <w:rsid w:val="008C19EE"/>
    <w:rsid w:val="008C1C8B"/>
    <w:rsid w:val="008C1EAC"/>
    <w:rsid w:val="008C27C3"/>
    <w:rsid w:val="008C27F1"/>
    <w:rsid w:val="008C2E2B"/>
    <w:rsid w:val="008C2F30"/>
    <w:rsid w:val="008C2FE7"/>
    <w:rsid w:val="008C3544"/>
    <w:rsid w:val="008C3B51"/>
    <w:rsid w:val="008C3ED5"/>
    <w:rsid w:val="008C40ED"/>
    <w:rsid w:val="008C411C"/>
    <w:rsid w:val="008C4479"/>
    <w:rsid w:val="008C4B45"/>
    <w:rsid w:val="008C4BEF"/>
    <w:rsid w:val="008C5084"/>
    <w:rsid w:val="008C56A0"/>
    <w:rsid w:val="008C5808"/>
    <w:rsid w:val="008C5888"/>
    <w:rsid w:val="008C5C11"/>
    <w:rsid w:val="008C643A"/>
    <w:rsid w:val="008C6B9D"/>
    <w:rsid w:val="008C766F"/>
    <w:rsid w:val="008C7CD2"/>
    <w:rsid w:val="008D011E"/>
    <w:rsid w:val="008D0198"/>
    <w:rsid w:val="008D092F"/>
    <w:rsid w:val="008D1219"/>
    <w:rsid w:val="008D15D6"/>
    <w:rsid w:val="008D1983"/>
    <w:rsid w:val="008D1DB0"/>
    <w:rsid w:val="008D1E5D"/>
    <w:rsid w:val="008D1E83"/>
    <w:rsid w:val="008D2866"/>
    <w:rsid w:val="008D2D7C"/>
    <w:rsid w:val="008D327E"/>
    <w:rsid w:val="008D341A"/>
    <w:rsid w:val="008D38F9"/>
    <w:rsid w:val="008D3ED6"/>
    <w:rsid w:val="008D4120"/>
    <w:rsid w:val="008D41D0"/>
    <w:rsid w:val="008D42DF"/>
    <w:rsid w:val="008D44E2"/>
    <w:rsid w:val="008D4E8B"/>
    <w:rsid w:val="008D68D3"/>
    <w:rsid w:val="008D762E"/>
    <w:rsid w:val="008E00D1"/>
    <w:rsid w:val="008E02C5"/>
    <w:rsid w:val="008E0A15"/>
    <w:rsid w:val="008E0E0B"/>
    <w:rsid w:val="008E10D2"/>
    <w:rsid w:val="008E1297"/>
    <w:rsid w:val="008E1B1B"/>
    <w:rsid w:val="008E1BF5"/>
    <w:rsid w:val="008E1ED9"/>
    <w:rsid w:val="008E1EE5"/>
    <w:rsid w:val="008E21DD"/>
    <w:rsid w:val="008E2C42"/>
    <w:rsid w:val="008E3830"/>
    <w:rsid w:val="008E40D6"/>
    <w:rsid w:val="008E41F1"/>
    <w:rsid w:val="008E42AF"/>
    <w:rsid w:val="008E49B7"/>
    <w:rsid w:val="008E58A5"/>
    <w:rsid w:val="008E5970"/>
    <w:rsid w:val="008E5B57"/>
    <w:rsid w:val="008E5BB2"/>
    <w:rsid w:val="008E60D6"/>
    <w:rsid w:val="008E6AD8"/>
    <w:rsid w:val="008E6E70"/>
    <w:rsid w:val="008E6FF5"/>
    <w:rsid w:val="008E74E8"/>
    <w:rsid w:val="008E7F41"/>
    <w:rsid w:val="008F0618"/>
    <w:rsid w:val="008F099D"/>
    <w:rsid w:val="008F09DF"/>
    <w:rsid w:val="008F0BC7"/>
    <w:rsid w:val="008F0C43"/>
    <w:rsid w:val="008F16CE"/>
    <w:rsid w:val="008F1A6D"/>
    <w:rsid w:val="008F1AC2"/>
    <w:rsid w:val="008F1AF7"/>
    <w:rsid w:val="008F1C9D"/>
    <w:rsid w:val="008F1F5F"/>
    <w:rsid w:val="008F3067"/>
    <w:rsid w:val="008F33AA"/>
    <w:rsid w:val="008F342C"/>
    <w:rsid w:val="008F36C6"/>
    <w:rsid w:val="008F3A86"/>
    <w:rsid w:val="008F4395"/>
    <w:rsid w:val="008F4B41"/>
    <w:rsid w:val="008F4C17"/>
    <w:rsid w:val="008F53EC"/>
    <w:rsid w:val="008F65F2"/>
    <w:rsid w:val="008F66D9"/>
    <w:rsid w:val="008F6955"/>
    <w:rsid w:val="008F6998"/>
    <w:rsid w:val="008F7136"/>
    <w:rsid w:val="008F7581"/>
    <w:rsid w:val="008F78B1"/>
    <w:rsid w:val="008F7B14"/>
    <w:rsid w:val="0090002F"/>
    <w:rsid w:val="00900712"/>
    <w:rsid w:val="00900782"/>
    <w:rsid w:val="00900BE4"/>
    <w:rsid w:val="00900CAD"/>
    <w:rsid w:val="009010CF"/>
    <w:rsid w:val="0090134F"/>
    <w:rsid w:val="0090148B"/>
    <w:rsid w:val="00901637"/>
    <w:rsid w:val="009020F4"/>
    <w:rsid w:val="00902A7B"/>
    <w:rsid w:val="00902C1C"/>
    <w:rsid w:val="00902D1C"/>
    <w:rsid w:val="00902F18"/>
    <w:rsid w:val="00903F7A"/>
    <w:rsid w:val="0090449D"/>
    <w:rsid w:val="0090452A"/>
    <w:rsid w:val="00904B48"/>
    <w:rsid w:val="00904FDD"/>
    <w:rsid w:val="009053DF"/>
    <w:rsid w:val="009054CC"/>
    <w:rsid w:val="00905712"/>
    <w:rsid w:val="00905AFF"/>
    <w:rsid w:val="00905D2B"/>
    <w:rsid w:val="0090716C"/>
    <w:rsid w:val="009075AB"/>
    <w:rsid w:val="00907723"/>
    <w:rsid w:val="009103AB"/>
    <w:rsid w:val="00910951"/>
    <w:rsid w:val="00910C98"/>
    <w:rsid w:val="00910F75"/>
    <w:rsid w:val="00911093"/>
    <w:rsid w:val="009110DB"/>
    <w:rsid w:val="00911764"/>
    <w:rsid w:val="00911B08"/>
    <w:rsid w:val="00911D44"/>
    <w:rsid w:val="0091248A"/>
    <w:rsid w:val="00912BF2"/>
    <w:rsid w:val="0091309C"/>
    <w:rsid w:val="00913296"/>
    <w:rsid w:val="009134A4"/>
    <w:rsid w:val="00913553"/>
    <w:rsid w:val="009135CF"/>
    <w:rsid w:val="00913E38"/>
    <w:rsid w:val="0091402B"/>
    <w:rsid w:val="00914947"/>
    <w:rsid w:val="00914D36"/>
    <w:rsid w:val="00914E95"/>
    <w:rsid w:val="009155C5"/>
    <w:rsid w:val="00915753"/>
    <w:rsid w:val="0091662D"/>
    <w:rsid w:val="0091669C"/>
    <w:rsid w:val="009167F5"/>
    <w:rsid w:val="009169D9"/>
    <w:rsid w:val="00916EFE"/>
    <w:rsid w:val="0091733E"/>
    <w:rsid w:val="00917406"/>
    <w:rsid w:val="0091742E"/>
    <w:rsid w:val="00917F85"/>
    <w:rsid w:val="00920171"/>
    <w:rsid w:val="00920D74"/>
    <w:rsid w:val="00921243"/>
    <w:rsid w:val="0092127D"/>
    <w:rsid w:val="009217CA"/>
    <w:rsid w:val="0092262C"/>
    <w:rsid w:val="00922B50"/>
    <w:rsid w:val="00922B54"/>
    <w:rsid w:val="0092315D"/>
    <w:rsid w:val="00923187"/>
    <w:rsid w:val="009235BF"/>
    <w:rsid w:val="009237DE"/>
    <w:rsid w:val="009237EE"/>
    <w:rsid w:val="00923E53"/>
    <w:rsid w:val="00924330"/>
    <w:rsid w:val="00924397"/>
    <w:rsid w:val="0092442E"/>
    <w:rsid w:val="00924634"/>
    <w:rsid w:val="0092488B"/>
    <w:rsid w:val="00924ABE"/>
    <w:rsid w:val="00924AFA"/>
    <w:rsid w:val="00925BCF"/>
    <w:rsid w:val="00926105"/>
    <w:rsid w:val="009268BB"/>
    <w:rsid w:val="00926A82"/>
    <w:rsid w:val="00926E68"/>
    <w:rsid w:val="00927030"/>
    <w:rsid w:val="0092710C"/>
    <w:rsid w:val="0092731B"/>
    <w:rsid w:val="00927B4A"/>
    <w:rsid w:val="00927C1A"/>
    <w:rsid w:val="00927CC4"/>
    <w:rsid w:val="00930096"/>
    <w:rsid w:val="00930D34"/>
    <w:rsid w:val="00930FC2"/>
    <w:rsid w:val="00931B2A"/>
    <w:rsid w:val="009322BF"/>
    <w:rsid w:val="009324CB"/>
    <w:rsid w:val="00932789"/>
    <w:rsid w:val="00932902"/>
    <w:rsid w:val="00932D99"/>
    <w:rsid w:val="009330AA"/>
    <w:rsid w:val="00933151"/>
    <w:rsid w:val="00933316"/>
    <w:rsid w:val="009335A3"/>
    <w:rsid w:val="00934A5F"/>
    <w:rsid w:val="00934DC4"/>
    <w:rsid w:val="0093607E"/>
    <w:rsid w:val="0093640D"/>
    <w:rsid w:val="00936674"/>
    <w:rsid w:val="009368BC"/>
    <w:rsid w:val="00936CAD"/>
    <w:rsid w:val="00937050"/>
    <w:rsid w:val="00937080"/>
    <w:rsid w:val="009371E9"/>
    <w:rsid w:val="009373DD"/>
    <w:rsid w:val="00937DCB"/>
    <w:rsid w:val="009403D8"/>
    <w:rsid w:val="009407C8"/>
    <w:rsid w:val="00941191"/>
    <w:rsid w:val="00941711"/>
    <w:rsid w:val="00942367"/>
    <w:rsid w:val="00942397"/>
    <w:rsid w:val="00942739"/>
    <w:rsid w:val="0094286D"/>
    <w:rsid w:val="00942B67"/>
    <w:rsid w:val="00942CC1"/>
    <w:rsid w:val="00942EA8"/>
    <w:rsid w:val="00942FD3"/>
    <w:rsid w:val="009431BE"/>
    <w:rsid w:val="0094380B"/>
    <w:rsid w:val="00943DC1"/>
    <w:rsid w:val="00943F2F"/>
    <w:rsid w:val="00944769"/>
    <w:rsid w:val="00944C49"/>
    <w:rsid w:val="00944E57"/>
    <w:rsid w:val="00944E79"/>
    <w:rsid w:val="00944F2D"/>
    <w:rsid w:val="00945249"/>
    <w:rsid w:val="0094554F"/>
    <w:rsid w:val="00945783"/>
    <w:rsid w:val="00945D74"/>
    <w:rsid w:val="00945EB9"/>
    <w:rsid w:val="00945FBD"/>
    <w:rsid w:val="00945FFF"/>
    <w:rsid w:val="00946083"/>
    <w:rsid w:val="0094608A"/>
    <w:rsid w:val="009464B0"/>
    <w:rsid w:val="009464B6"/>
    <w:rsid w:val="009468DF"/>
    <w:rsid w:val="00946B91"/>
    <w:rsid w:val="00946C71"/>
    <w:rsid w:val="00947BAA"/>
    <w:rsid w:val="00950991"/>
    <w:rsid w:val="00950FA4"/>
    <w:rsid w:val="00951C03"/>
    <w:rsid w:val="00952355"/>
    <w:rsid w:val="00952631"/>
    <w:rsid w:val="009528BA"/>
    <w:rsid w:val="00952956"/>
    <w:rsid w:val="00952C82"/>
    <w:rsid w:val="00952CEC"/>
    <w:rsid w:val="00952DA1"/>
    <w:rsid w:val="00953177"/>
    <w:rsid w:val="0095322F"/>
    <w:rsid w:val="00953F59"/>
    <w:rsid w:val="009540F9"/>
    <w:rsid w:val="00954550"/>
    <w:rsid w:val="00954989"/>
    <w:rsid w:val="009551CE"/>
    <w:rsid w:val="00955622"/>
    <w:rsid w:val="00956599"/>
    <w:rsid w:val="00956C85"/>
    <w:rsid w:val="00957173"/>
    <w:rsid w:val="00957352"/>
    <w:rsid w:val="0095736E"/>
    <w:rsid w:val="009600E2"/>
    <w:rsid w:val="009610C8"/>
    <w:rsid w:val="009610EF"/>
    <w:rsid w:val="009612DC"/>
    <w:rsid w:val="009614AB"/>
    <w:rsid w:val="009615BB"/>
    <w:rsid w:val="009616B6"/>
    <w:rsid w:val="00963539"/>
    <w:rsid w:val="0096422B"/>
    <w:rsid w:val="00964301"/>
    <w:rsid w:val="0096438F"/>
    <w:rsid w:val="00964B38"/>
    <w:rsid w:val="009656B7"/>
    <w:rsid w:val="00966084"/>
    <w:rsid w:val="0096624A"/>
    <w:rsid w:val="00966DE2"/>
    <w:rsid w:val="00970F72"/>
    <w:rsid w:val="009714B4"/>
    <w:rsid w:val="009717BF"/>
    <w:rsid w:val="0097251F"/>
    <w:rsid w:val="009725D8"/>
    <w:rsid w:val="0097275F"/>
    <w:rsid w:val="00972D69"/>
    <w:rsid w:val="00972F41"/>
    <w:rsid w:val="0097345C"/>
    <w:rsid w:val="00973737"/>
    <w:rsid w:val="00973805"/>
    <w:rsid w:val="00973CEE"/>
    <w:rsid w:val="00973E61"/>
    <w:rsid w:val="00974522"/>
    <w:rsid w:val="00974612"/>
    <w:rsid w:val="00975123"/>
    <w:rsid w:val="009754A2"/>
    <w:rsid w:val="0097553B"/>
    <w:rsid w:val="009755FE"/>
    <w:rsid w:val="00976099"/>
    <w:rsid w:val="0097618A"/>
    <w:rsid w:val="00976BB7"/>
    <w:rsid w:val="0097739C"/>
    <w:rsid w:val="009774CE"/>
    <w:rsid w:val="0097794C"/>
    <w:rsid w:val="00977EE4"/>
    <w:rsid w:val="00981035"/>
    <w:rsid w:val="009810C3"/>
    <w:rsid w:val="00981437"/>
    <w:rsid w:val="00981545"/>
    <w:rsid w:val="00981568"/>
    <w:rsid w:val="00981ACA"/>
    <w:rsid w:val="00981AF1"/>
    <w:rsid w:val="00981BA1"/>
    <w:rsid w:val="00981CFC"/>
    <w:rsid w:val="00981DA3"/>
    <w:rsid w:val="00982001"/>
    <w:rsid w:val="009823F2"/>
    <w:rsid w:val="00982420"/>
    <w:rsid w:val="0098247A"/>
    <w:rsid w:val="009825F9"/>
    <w:rsid w:val="00982A33"/>
    <w:rsid w:val="00982A45"/>
    <w:rsid w:val="00982A4F"/>
    <w:rsid w:val="00982EEA"/>
    <w:rsid w:val="009830A8"/>
    <w:rsid w:val="009830AB"/>
    <w:rsid w:val="009835D7"/>
    <w:rsid w:val="00983D00"/>
    <w:rsid w:val="00983FED"/>
    <w:rsid w:val="00984205"/>
    <w:rsid w:val="009844E6"/>
    <w:rsid w:val="00984593"/>
    <w:rsid w:val="0098478D"/>
    <w:rsid w:val="00985492"/>
    <w:rsid w:val="00985C6B"/>
    <w:rsid w:val="0098644D"/>
    <w:rsid w:val="00986A74"/>
    <w:rsid w:val="00986B3E"/>
    <w:rsid w:val="009870F7"/>
    <w:rsid w:val="0098727B"/>
    <w:rsid w:val="00987418"/>
    <w:rsid w:val="0098777D"/>
    <w:rsid w:val="00987D76"/>
    <w:rsid w:val="00987DEB"/>
    <w:rsid w:val="00987E0D"/>
    <w:rsid w:val="0099086B"/>
    <w:rsid w:val="0099098D"/>
    <w:rsid w:val="0099105D"/>
    <w:rsid w:val="009917D3"/>
    <w:rsid w:val="00991E63"/>
    <w:rsid w:val="0099219A"/>
    <w:rsid w:val="009923EE"/>
    <w:rsid w:val="00992700"/>
    <w:rsid w:val="00992F68"/>
    <w:rsid w:val="00993117"/>
    <w:rsid w:val="009932AE"/>
    <w:rsid w:val="00993EA5"/>
    <w:rsid w:val="00994485"/>
    <w:rsid w:val="00994808"/>
    <w:rsid w:val="00994E25"/>
    <w:rsid w:val="00995041"/>
    <w:rsid w:val="00995B73"/>
    <w:rsid w:val="0099704D"/>
    <w:rsid w:val="009979B3"/>
    <w:rsid w:val="009A03BA"/>
    <w:rsid w:val="009A0885"/>
    <w:rsid w:val="009A09DB"/>
    <w:rsid w:val="009A1297"/>
    <w:rsid w:val="009A14D5"/>
    <w:rsid w:val="009A1AC2"/>
    <w:rsid w:val="009A2148"/>
    <w:rsid w:val="009A309D"/>
    <w:rsid w:val="009A3294"/>
    <w:rsid w:val="009A3631"/>
    <w:rsid w:val="009A3729"/>
    <w:rsid w:val="009A4FD5"/>
    <w:rsid w:val="009A5821"/>
    <w:rsid w:val="009A5BC1"/>
    <w:rsid w:val="009A5BF7"/>
    <w:rsid w:val="009A5CB5"/>
    <w:rsid w:val="009A5CDA"/>
    <w:rsid w:val="009A5E5B"/>
    <w:rsid w:val="009A5F58"/>
    <w:rsid w:val="009A6F84"/>
    <w:rsid w:val="009A7731"/>
    <w:rsid w:val="009A7A43"/>
    <w:rsid w:val="009A7D12"/>
    <w:rsid w:val="009B0810"/>
    <w:rsid w:val="009B09FB"/>
    <w:rsid w:val="009B12B4"/>
    <w:rsid w:val="009B1EC0"/>
    <w:rsid w:val="009B276F"/>
    <w:rsid w:val="009B2DDE"/>
    <w:rsid w:val="009B3113"/>
    <w:rsid w:val="009B35DA"/>
    <w:rsid w:val="009B38A5"/>
    <w:rsid w:val="009B3CF7"/>
    <w:rsid w:val="009B4080"/>
    <w:rsid w:val="009B436C"/>
    <w:rsid w:val="009B442A"/>
    <w:rsid w:val="009B48CB"/>
    <w:rsid w:val="009B4D91"/>
    <w:rsid w:val="009B4F0A"/>
    <w:rsid w:val="009B52FB"/>
    <w:rsid w:val="009B5739"/>
    <w:rsid w:val="009B5E57"/>
    <w:rsid w:val="009B6056"/>
    <w:rsid w:val="009B65CF"/>
    <w:rsid w:val="009B69D9"/>
    <w:rsid w:val="009B6ADB"/>
    <w:rsid w:val="009B6E75"/>
    <w:rsid w:val="009B6ED3"/>
    <w:rsid w:val="009B7186"/>
    <w:rsid w:val="009B77DF"/>
    <w:rsid w:val="009B7AAB"/>
    <w:rsid w:val="009B7DBB"/>
    <w:rsid w:val="009C0294"/>
    <w:rsid w:val="009C0AC1"/>
    <w:rsid w:val="009C0C94"/>
    <w:rsid w:val="009C0FEA"/>
    <w:rsid w:val="009C13E8"/>
    <w:rsid w:val="009C1578"/>
    <w:rsid w:val="009C233C"/>
    <w:rsid w:val="009C249B"/>
    <w:rsid w:val="009C259F"/>
    <w:rsid w:val="009C260D"/>
    <w:rsid w:val="009C2958"/>
    <w:rsid w:val="009C2CAF"/>
    <w:rsid w:val="009C362F"/>
    <w:rsid w:val="009C3709"/>
    <w:rsid w:val="009C39D9"/>
    <w:rsid w:val="009C3D8F"/>
    <w:rsid w:val="009C4196"/>
    <w:rsid w:val="009C4656"/>
    <w:rsid w:val="009C474C"/>
    <w:rsid w:val="009C4972"/>
    <w:rsid w:val="009C4C72"/>
    <w:rsid w:val="009C526C"/>
    <w:rsid w:val="009C5D33"/>
    <w:rsid w:val="009C66A0"/>
    <w:rsid w:val="009C6D79"/>
    <w:rsid w:val="009D0670"/>
    <w:rsid w:val="009D0BDE"/>
    <w:rsid w:val="009D0FDD"/>
    <w:rsid w:val="009D20BF"/>
    <w:rsid w:val="009D2193"/>
    <w:rsid w:val="009D24C9"/>
    <w:rsid w:val="009D25E7"/>
    <w:rsid w:val="009D25F7"/>
    <w:rsid w:val="009D2E8B"/>
    <w:rsid w:val="009D2F1C"/>
    <w:rsid w:val="009D3AF3"/>
    <w:rsid w:val="009D41FF"/>
    <w:rsid w:val="009D43D6"/>
    <w:rsid w:val="009D45AE"/>
    <w:rsid w:val="009D4694"/>
    <w:rsid w:val="009D596C"/>
    <w:rsid w:val="009D5B0E"/>
    <w:rsid w:val="009D5C69"/>
    <w:rsid w:val="009D637A"/>
    <w:rsid w:val="009D6A7F"/>
    <w:rsid w:val="009D6B6C"/>
    <w:rsid w:val="009D715A"/>
    <w:rsid w:val="009D767E"/>
    <w:rsid w:val="009D76D6"/>
    <w:rsid w:val="009D7845"/>
    <w:rsid w:val="009D78B2"/>
    <w:rsid w:val="009D7AFA"/>
    <w:rsid w:val="009D7DED"/>
    <w:rsid w:val="009D7EF8"/>
    <w:rsid w:val="009E0D17"/>
    <w:rsid w:val="009E2205"/>
    <w:rsid w:val="009E2493"/>
    <w:rsid w:val="009E2BDF"/>
    <w:rsid w:val="009E2F4B"/>
    <w:rsid w:val="009E319B"/>
    <w:rsid w:val="009E3817"/>
    <w:rsid w:val="009E3BD1"/>
    <w:rsid w:val="009E3CAA"/>
    <w:rsid w:val="009E3D84"/>
    <w:rsid w:val="009E3E3C"/>
    <w:rsid w:val="009E526B"/>
    <w:rsid w:val="009E5328"/>
    <w:rsid w:val="009E53A5"/>
    <w:rsid w:val="009E55CD"/>
    <w:rsid w:val="009E55E7"/>
    <w:rsid w:val="009E58FD"/>
    <w:rsid w:val="009E5A5C"/>
    <w:rsid w:val="009E5B73"/>
    <w:rsid w:val="009E6569"/>
    <w:rsid w:val="009E6968"/>
    <w:rsid w:val="009E6A7E"/>
    <w:rsid w:val="009E7776"/>
    <w:rsid w:val="009E7886"/>
    <w:rsid w:val="009E7CCF"/>
    <w:rsid w:val="009F0073"/>
    <w:rsid w:val="009F03EE"/>
    <w:rsid w:val="009F040E"/>
    <w:rsid w:val="009F07EB"/>
    <w:rsid w:val="009F1550"/>
    <w:rsid w:val="009F1CD9"/>
    <w:rsid w:val="009F224E"/>
    <w:rsid w:val="009F2420"/>
    <w:rsid w:val="009F2C2E"/>
    <w:rsid w:val="009F2D18"/>
    <w:rsid w:val="009F302F"/>
    <w:rsid w:val="009F473E"/>
    <w:rsid w:val="009F4D82"/>
    <w:rsid w:val="009F4F6F"/>
    <w:rsid w:val="009F5414"/>
    <w:rsid w:val="009F5BB5"/>
    <w:rsid w:val="009F6B8F"/>
    <w:rsid w:val="009F71B0"/>
    <w:rsid w:val="009F7489"/>
    <w:rsid w:val="009F777C"/>
    <w:rsid w:val="009F7E42"/>
    <w:rsid w:val="00A00AEF"/>
    <w:rsid w:val="00A010D9"/>
    <w:rsid w:val="00A011B4"/>
    <w:rsid w:val="00A014E4"/>
    <w:rsid w:val="00A01585"/>
    <w:rsid w:val="00A01CB7"/>
    <w:rsid w:val="00A02373"/>
    <w:rsid w:val="00A026F5"/>
    <w:rsid w:val="00A02F3F"/>
    <w:rsid w:val="00A030EA"/>
    <w:rsid w:val="00A033F8"/>
    <w:rsid w:val="00A03771"/>
    <w:rsid w:val="00A03BA1"/>
    <w:rsid w:val="00A03DAF"/>
    <w:rsid w:val="00A03FE6"/>
    <w:rsid w:val="00A04B87"/>
    <w:rsid w:val="00A05016"/>
    <w:rsid w:val="00A0576C"/>
    <w:rsid w:val="00A05AE9"/>
    <w:rsid w:val="00A05EBC"/>
    <w:rsid w:val="00A05F51"/>
    <w:rsid w:val="00A07314"/>
    <w:rsid w:val="00A0758D"/>
    <w:rsid w:val="00A07CF6"/>
    <w:rsid w:val="00A07DFD"/>
    <w:rsid w:val="00A07FB3"/>
    <w:rsid w:val="00A10190"/>
    <w:rsid w:val="00A1034D"/>
    <w:rsid w:val="00A1062B"/>
    <w:rsid w:val="00A10660"/>
    <w:rsid w:val="00A107F1"/>
    <w:rsid w:val="00A1124E"/>
    <w:rsid w:val="00A116C5"/>
    <w:rsid w:val="00A133D8"/>
    <w:rsid w:val="00A13658"/>
    <w:rsid w:val="00A147F3"/>
    <w:rsid w:val="00A1493F"/>
    <w:rsid w:val="00A1633E"/>
    <w:rsid w:val="00A1635E"/>
    <w:rsid w:val="00A1658D"/>
    <w:rsid w:val="00A16C88"/>
    <w:rsid w:val="00A16C94"/>
    <w:rsid w:val="00A171E0"/>
    <w:rsid w:val="00A1773B"/>
    <w:rsid w:val="00A17BA2"/>
    <w:rsid w:val="00A205FE"/>
    <w:rsid w:val="00A20BDB"/>
    <w:rsid w:val="00A20BE8"/>
    <w:rsid w:val="00A20CCF"/>
    <w:rsid w:val="00A2210C"/>
    <w:rsid w:val="00A2228D"/>
    <w:rsid w:val="00A235EF"/>
    <w:rsid w:val="00A23CF6"/>
    <w:rsid w:val="00A24B05"/>
    <w:rsid w:val="00A24C4D"/>
    <w:rsid w:val="00A2535B"/>
    <w:rsid w:val="00A25EE5"/>
    <w:rsid w:val="00A266DD"/>
    <w:rsid w:val="00A26B94"/>
    <w:rsid w:val="00A26D9F"/>
    <w:rsid w:val="00A26E0D"/>
    <w:rsid w:val="00A26E81"/>
    <w:rsid w:val="00A274D1"/>
    <w:rsid w:val="00A276C6"/>
    <w:rsid w:val="00A277D7"/>
    <w:rsid w:val="00A27A0C"/>
    <w:rsid w:val="00A27F9D"/>
    <w:rsid w:val="00A30097"/>
    <w:rsid w:val="00A301BC"/>
    <w:rsid w:val="00A304AE"/>
    <w:rsid w:val="00A30530"/>
    <w:rsid w:val="00A307F8"/>
    <w:rsid w:val="00A30C00"/>
    <w:rsid w:val="00A317FE"/>
    <w:rsid w:val="00A3221D"/>
    <w:rsid w:val="00A32A2C"/>
    <w:rsid w:val="00A32A99"/>
    <w:rsid w:val="00A32CD1"/>
    <w:rsid w:val="00A32D79"/>
    <w:rsid w:val="00A33865"/>
    <w:rsid w:val="00A33B1B"/>
    <w:rsid w:val="00A33CBA"/>
    <w:rsid w:val="00A33F82"/>
    <w:rsid w:val="00A349A0"/>
    <w:rsid w:val="00A34A38"/>
    <w:rsid w:val="00A34B32"/>
    <w:rsid w:val="00A34DB5"/>
    <w:rsid w:val="00A35042"/>
    <w:rsid w:val="00A35A82"/>
    <w:rsid w:val="00A35C48"/>
    <w:rsid w:val="00A362CF"/>
    <w:rsid w:val="00A369D8"/>
    <w:rsid w:val="00A36AAE"/>
    <w:rsid w:val="00A3710B"/>
    <w:rsid w:val="00A375A2"/>
    <w:rsid w:val="00A40128"/>
    <w:rsid w:val="00A40684"/>
    <w:rsid w:val="00A41C1C"/>
    <w:rsid w:val="00A42565"/>
    <w:rsid w:val="00A426CF"/>
    <w:rsid w:val="00A445F5"/>
    <w:rsid w:val="00A45470"/>
    <w:rsid w:val="00A45588"/>
    <w:rsid w:val="00A45A79"/>
    <w:rsid w:val="00A45B05"/>
    <w:rsid w:val="00A45E75"/>
    <w:rsid w:val="00A462ED"/>
    <w:rsid w:val="00A464CD"/>
    <w:rsid w:val="00A46E5A"/>
    <w:rsid w:val="00A47280"/>
    <w:rsid w:val="00A47B79"/>
    <w:rsid w:val="00A50692"/>
    <w:rsid w:val="00A50920"/>
    <w:rsid w:val="00A511A4"/>
    <w:rsid w:val="00A519CC"/>
    <w:rsid w:val="00A52D69"/>
    <w:rsid w:val="00A53569"/>
    <w:rsid w:val="00A5366E"/>
    <w:rsid w:val="00A537ED"/>
    <w:rsid w:val="00A538D0"/>
    <w:rsid w:val="00A53990"/>
    <w:rsid w:val="00A53CB1"/>
    <w:rsid w:val="00A54BCE"/>
    <w:rsid w:val="00A54C2A"/>
    <w:rsid w:val="00A553CB"/>
    <w:rsid w:val="00A55495"/>
    <w:rsid w:val="00A55CDD"/>
    <w:rsid w:val="00A56010"/>
    <w:rsid w:val="00A5634E"/>
    <w:rsid w:val="00A566CD"/>
    <w:rsid w:val="00A56C76"/>
    <w:rsid w:val="00A56E1B"/>
    <w:rsid w:val="00A57022"/>
    <w:rsid w:val="00A57344"/>
    <w:rsid w:val="00A57786"/>
    <w:rsid w:val="00A57C7C"/>
    <w:rsid w:val="00A57CD8"/>
    <w:rsid w:val="00A57DED"/>
    <w:rsid w:val="00A60669"/>
    <w:rsid w:val="00A607EF"/>
    <w:rsid w:val="00A61498"/>
    <w:rsid w:val="00A61737"/>
    <w:rsid w:val="00A6215B"/>
    <w:rsid w:val="00A62777"/>
    <w:rsid w:val="00A62C15"/>
    <w:rsid w:val="00A62E17"/>
    <w:rsid w:val="00A62ED1"/>
    <w:rsid w:val="00A634FB"/>
    <w:rsid w:val="00A63767"/>
    <w:rsid w:val="00A63A82"/>
    <w:rsid w:val="00A63FDB"/>
    <w:rsid w:val="00A64277"/>
    <w:rsid w:val="00A645CC"/>
    <w:rsid w:val="00A64C10"/>
    <w:rsid w:val="00A64D11"/>
    <w:rsid w:val="00A64D41"/>
    <w:rsid w:val="00A64D6B"/>
    <w:rsid w:val="00A64EF4"/>
    <w:rsid w:val="00A6580D"/>
    <w:rsid w:val="00A65AAE"/>
    <w:rsid w:val="00A65D0E"/>
    <w:rsid w:val="00A65E43"/>
    <w:rsid w:val="00A6698A"/>
    <w:rsid w:val="00A66E5C"/>
    <w:rsid w:val="00A6718E"/>
    <w:rsid w:val="00A67227"/>
    <w:rsid w:val="00A676A5"/>
    <w:rsid w:val="00A67E73"/>
    <w:rsid w:val="00A70F93"/>
    <w:rsid w:val="00A71726"/>
    <w:rsid w:val="00A718A0"/>
    <w:rsid w:val="00A71E70"/>
    <w:rsid w:val="00A72032"/>
    <w:rsid w:val="00A7221A"/>
    <w:rsid w:val="00A72F9F"/>
    <w:rsid w:val="00A736CF"/>
    <w:rsid w:val="00A739D3"/>
    <w:rsid w:val="00A73FBE"/>
    <w:rsid w:val="00A74955"/>
    <w:rsid w:val="00A74B0E"/>
    <w:rsid w:val="00A74BC8"/>
    <w:rsid w:val="00A74E94"/>
    <w:rsid w:val="00A7530A"/>
    <w:rsid w:val="00A753FB"/>
    <w:rsid w:val="00A75DB8"/>
    <w:rsid w:val="00A75FD0"/>
    <w:rsid w:val="00A76513"/>
    <w:rsid w:val="00A76CC7"/>
    <w:rsid w:val="00A76E2C"/>
    <w:rsid w:val="00A7728D"/>
    <w:rsid w:val="00A773AE"/>
    <w:rsid w:val="00A77490"/>
    <w:rsid w:val="00A80A20"/>
    <w:rsid w:val="00A817FD"/>
    <w:rsid w:val="00A8239C"/>
    <w:rsid w:val="00A82A2B"/>
    <w:rsid w:val="00A82BB9"/>
    <w:rsid w:val="00A82C87"/>
    <w:rsid w:val="00A82D13"/>
    <w:rsid w:val="00A8346F"/>
    <w:rsid w:val="00A83E83"/>
    <w:rsid w:val="00A83F7C"/>
    <w:rsid w:val="00A84124"/>
    <w:rsid w:val="00A8460F"/>
    <w:rsid w:val="00A84972"/>
    <w:rsid w:val="00A84F23"/>
    <w:rsid w:val="00A85642"/>
    <w:rsid w:val="00A8581A"/>
    <w:rsid w:val="00A85ECC"/>
    <w:rsid w:val="00A860EF"/>
    <w:rsid w:val="00A8622D"/>
    <w:rsid w:val="00A8664B"/>
    <w:rsid w:val="00A868AC"/>
    <w:rsid w:val="00A86949"/>
    <w:rsid w:val="00A86CF7"/>
    <w:rsid w:val="00A8733A"/>
    <w:rsid w:val="00A874BA"/>
    <w:rsid w:val="00A87708"/>
    <w:rsid w:val="00A87849"/>
    <w:rsid w:val="00A87FE8"/>
    <w:rsid w:val="00A91061"/>
    <w:rsid w:val="00A911CC"/>
    <w:rsid w:val="00A91F1C"/>
    <w:rsid w:val="00A9256F"/>
    <w:rsid w:val="00A92E33"/>
    <w:rsid w:val="00A934B2"/>
    <w:rsid w:val="00A93B44"/>
    <w:rsid w:val="00A93C9D"/>
    <w:rsid w:val="00A941A0"/>
    <w:rsid w:val="00A941C9"/>
    <w:rsid w:val="00A946A3"/>
    <w:rsid w:val="00A94AAF"/>
    <w:rsid w:val="00A951BB"/>
    <w:rsid w:val="00A95BCA"/>
    <w:rsid w:val="00A95BE0"/>
    <w:rsid w:val="00A96023"/>
    <w:rsid w:val="00A968F5"/>
    <w:rsid w:val="00A9691F"/>
    <w:rsid w:val="00A96F24"/>
    <w:rsid w:val="00A97FEE"/>
    <w:rsid w:val="00AA03E8"/>
    <w:rsid w:val="00AA0997"/>
    <w:rsid w:val="00AA0A37"/>
    <w:rsid w:val="00AA0B39"/>
    <w:rsid w:val="00AA0CAB"/>
    <w:rsid w:val="00AA0E04"/>
    <w:rsid w:val="00AA0FB1"/>
    <w:rsid w:val="00AA2592"/>
    <w:rsid w:val="00AA27E5"/>
    <w:rsid w:val="00AA30C8"/>
    <w:rsid w:val="00AA3E95"/>
    <w:rsid w:val="00AA43B5"/>
    <w:rsid w:val="00AA4FB3"/>
    <w:rsid w:val="00AA54D6"/>
    <w:rsid w:val="00AA58AF"/>
    <w:rsid w:val="00AA5CF6"/>
    <w:rsid w:val="00AA5DF2"/>
    <w:rsid w:val="00AA60D0"/>
    <w:rsid w:val="00AA6984"/>
    <w:rsid w:val="00AA775B"/>
    <w:rsid w:val="00AA7BE1"/>
    <w:rsid w:val="00AB0701"/>
    <w:rsid w:val="00AB10B0"/>
    <w:rsid w:val="00AB10FD"/>
    <w:rsid w:val="00AB139F"/>
    <w:rsid w:val="00AB150E"/>
    <w:rsid w:val="00AB282B"/>
    <w:rsid w:val="00AB2FA5"/>
    <w:rsid w:val="00AB3013"/>
    <w:rsid w:val="00AB32AC"/>
    <w:rsid w:val="00AB32D9"/>
    <w:rsid w:val="00AB3828"/>
    <w:rsid w:val="00AB4EA4"/>
    <w:rsid w:val="00AB55F3"/>
    <w:rsid w:val="00AB5ADC"/>
    <w:rsid w:val="00AB5C8A"/>
    <w:rsid w:val="00AB6807"/>
    <w:rsid w:val="00AB69D4"/>
    <w:rsid w:val="00AB6A37"/>
    <w:rsid w:val="00AB6CC9"/>
    <w:rsid w:val="00AB727E"/>
    <w:rsid w:val="00AB7A4C"/>
    <w:rsid w:val="00AB7C05"/>
    <w:rsid w:val="00AB7D63"/>
    <w:rsid w:val="00AB7E0E"/>
    <w:rsid w:val="00AC03FE"/>
    <w:rsid w:val="00AC04F2"/>
    <w:rsid w:val="00AC055F"/>
    <w:rsid w:val="00AC056D"/>
    <w:rsid w:val="00AC0D5C"/>
    <w:rsid w:val="00AC108D"/>
    <w:rsid w:val="00AC11A8"/>
    <w:rsid w:val="00AC1958"/>
    <w:rsid w:val="00AC1BDA"/>
    <w:rsid w:val="00AC2024"/>
    <w:rsid w:val="00AC2952"/>
    <w:rsid w:val="00AC2FFB"/>
    <w:rsid w:val="00AC33D3"/>
    <w:rsid w:val="00AC35C7"/>
    <w:rsid w:val="00AC3B6D"/>
    <w:rsid w:val="00AC3EB7"/>
    <w:rsid w:val="00AC402A"/>
    <w:rsid w:val="00AC4624"/>
    <w:rsid w:val="00AC4C9F"/>
    <w:rsid w:val="00AC4E63"/>
    <w:rsid w:val="00AC4FE5"/>
    <w:rsid w:val="00AC563C"/>
    <w:rsid w:val="00AC573E"/>
    <w:rsid w:val="00AC6954"/>
    <w:rsid w:val="00AC73C2"/>
    <w:rsid w:val="00AC754C"/>
    <w:rsid w:val="00AC756C"/>
    <w:rsid w:val="00AC7919"/>
    <w:rsid w:val="00AC7CFD"/>
    <w:rsid w:val="00AD0065"/>
    <w:rsid w:val="00AD0788"/>
    <w:rsid w:val="00AD07AF"/>
    <w:rsid w:val="00AD08C7"/>
    <w:rsid w:val="00AD09C7"/>
    <w:rsid w:val="00AD170A"/>
    <w:rsid w:val="00AD174C"/>
    <w:rsid w:val="00AD1DDD"/>
    <w:rsid w:val="00AD2DD5"/>
    <w:rsid w:val="00AD3192"/>
    <w:rsid w:val="00AD31B4"/>
    <w:rsid w:val="00AD43AA"/>
    <w:rsid w:val="00AD43CD"/>
    <w:rsid w:val="00AD44F2"/>
    <w:rsid w:val="00AD456F"/>
    <w:rsid w:val="00AD4662"/>
    <w:rsid w:val="00AD4A1B"/>
    <w:rsid w:val="00AD4CAD"/>
    <w:rsid w:val="00AD4EF1"/>
    <w:rsid w:val="00AD55B8"/>
    <w:rsid w:val="00AD55FB"/>
    <w:rsid w:val="00AD5EE3"/>
    <w:rsid w:val="00AD6013"/>
    <w:rsid w:val="00AD66BF"/>
    <w:rsid w:val="00AD6758"/>
    <w:rsid w:val="00AD6A4C"/>
    <w:rsid w:val="00AD6DAE"/>
    <w:rsid w:val="00AD7066"/>
    <w:rsid w:val="00AD7574"/>
    <w:rsid w:val="00AD7AA5"/>
    <w:rsid w:val="00AD7DF2"/>
    <w:rsid w:val="00AD7F95"/>
    <w:rsid w:val="00AD7F98"/>
    <w:rsid w:val="00AE0566"/>
    <w:rsid w:val="00AE0FAB"/>
    <w:rsid w:val="00AE1267"/>
    <w:rsid w:val="00AE1729"/>
    <w:rsid w:val="00AE1BEF"/>
    <w:rsid w:val="00AE1C48"/>
    <w:rsid w:val="00AE214C"/>
    <w:rsid w:val="00AE233D"/>
    <w:rsid w:val="00AE2761"/>
    <w:rsid w:val="00AE3B6F"/>
    <w:rsid w:val="00AE3F04"/>
    <w:rsid w:val="00AE40AF"/>
    <w:rsid w:val="00AE4A11"/>
    <w:rsid w:val="00AE54EF"/>
    <w:rsid w:val="00AE56BB"/>
    <w:rsid w:val="00AE5865"/>
    <w:rsid w:val="00AE5E8E"/>
    <w:rsid w:val="00AE6205"/>
    <w:rsid w:val="00AE643F"/>
    <w:rsid w:val="00AE7236"/>
    <w:rsid w:val="00AE73C7"/>
    <w:rsid w:val="00AE7864"/>
    <w:rsid w:val="00AF00BC"/>
    <w:rsid w:val="00AF01C5"/>
    <w:rsid w:val="00AF0350"/>
    <w:rsid w:val="00AF0A49"/>
    <w:rsid w:val="00AF0EB4"/>
    <w:rsid w:val="00AF0F96"/>
    <w:rsid w:val="00AF15B2"/>
    <w:rsid w:val="00AF18A4"/>
    <w:rsid w:val="00AF1E6F"/>
    <w:rsid w:val="00AF2966"/>
    <w:rsid w:val="00AF2E85"/>
    <w:rsid w:val="00AF3B8E"/>
    <w:rsid w:val="00AF3F72"/>
    <w:rsid w:val="00AF4027"/>
    <w:rsid w:val="00AF4139"/>
    <w:rsid w:val="00AF4372"/>
    <w:rsid w:val="00AF4C8B"/>
    <w:rsid w:val="00AF4ECB"/>
    <w:rsid w:val="00AF4FE2"/>
    <w:rsid w:val="00AF5747"/>
    <w:rsid w:val="00AF5C7C"/>
    <w:rsid w:val="00AF5F12"/>
    <w:rsid w:val="00AF62BA"/>
    <w:rsid w:val="00AF62E4"/>
    <w:rsid w:val="00AF64E8"/>
    <w:rsid w:val="00AF6914"/>
    <w:rsid w:val="00AF733D"/>
    <w:rsid w:val="00B004A2"/>
    <w:rsid w:val="00B00B11"/>
    <w:rsid w:val="00B00D5E"/>
    <w:rsid w:val="00B00EDE"/>
    <w:rsid w:val="00B010DC"/>
    <w:rsid w:val="00B016A4"/>
    <w:rsid w:val="00B0252E"/>
    <w:rsid w:val="00B02677"/>
    <w:rsid w:val="00B032BD"/>
    <w:rsid w:val="00B03402"/>
    <w:rsid w:val="00B0372B"/>
    <w:rsid w:val="00B037E7"/>
    <w:rsid w:val="00B03BE7"/>
    <w:rsid w:val="00B03DB2"/>
    <w:rsid w:val="00B03F11"/>
    <w:rsid w:val="00B04273"/>
    <w:rsid w:val="00B0517A"/>
    <w:rsid w:val="00B053B7"/>
    <w:rsid w:val="00B056E7"/>
    <w:rsid w:val="00B05E05"/>
    <w:rsid w:val="00B0639A"/>
    <w:rsid w:val="00B06F3E"/>
    <w:rsid w:val="00B06FCC"/>
    <w:rsid w:val="00B075D2"/>
    <w:rsid w:val="00B079C5"/>
    <w:rsid w:val="00B10411"/>
    <w:rsid w:val="00B10C40"/>
    <w:rsid w:val="00B10F2B"/>
    <w:rsid w:val="00B118A7"/>
    <w:rsid w:val="00B126EA"/>
    <w:rsid w:val="00B128A2"/>
    <w:rsid w:val="00B1339E"/>
    <w:rsid w:val="00B135EE"/>
    <w:rsid w:val="00B1397B"/>
    <w:rsid w:val="00B1397F"/>
    <w:rsid w:val="00B13E08"/>
    <w:rsid w:val="00B142AE"/>
    <w:rsid w:val="00B14995"/>
    <w:rsid w:val="00B14BFE"/>
    <w:rsid w:val="00B14DE1"/>
    <w:rsid w:val="00B1530F"/>
    <w:rsid w:val="00B15EA8"/>
    <w:rsid w:val="00B16040"/>
    <w:rsid w:val="00B16C11"/>
    <w:rsid w:val="00B16F7F"/>
    <w:rsid w:val="00B20058"/>
    <w:rsid w:val="00B203E6"/>
    <w:rsid w:val="00B20D8D"/>
    <w:rsid w:val="00B2218D"/>
    <w:rsid w:val="00B226E3"/>
    <w:rsid w:val="00B2272B"/>
    <w:rsid w:val="00B229A0"/>
    <w:rsid w:val="00B22AB7"/>
    <w:rsid w:val="00B235FD"/>
    <w:rsid w:val="00B2394F"/>
    <w:rsid w:val="00B23DD3"/>
    <w:rsid w:val="00B24837"/>
    <w:rsid w:val="00B25463"/>
    <w:rsid w:val="00B258DC"/>
    <w:rsid w:val="00B26B4F"/>
    <w:rsid w:val="00B26E8E"/>
    <w:rsid w:val="00B26F9B"/>
    <w:rsid w:val="00B27826"/>
    <w:rsid w:val="00B27B21"/>
    <w:rsid w:val="00B30278"/>
    <w:rsid w:val="00B30673"/>
    <w:rsid w:val="00B308A3"/>
    <w:rsid w:val="00B30927"/>
    <w:rsid w:val="00B309DC"/>
    <w:rsid w:val="00B30A46"/>
    <w:rsid w:val="00B30C00"/>
    <w:rsid w:val="00B31012"/>
    <w:rsid w:val="00B3136D"/>
    <w:rsid w:val="00B31485"/>
    <w:rsid w:val="00B31BB7"/>
    <w:rsid w:val="00B3203E"/>
    <w:rsid w:val="00B320B1"/>
    <w:rsid w:val="00B327F8"/>
    <w:rsid w:val="00B329DF"/>
    <w:rsid w:val="00B33972"/>
    <w:rsid w:val="00B33AA8"/>
    <w:rsid w:val="00B33D84"/>
    <w:rsid w:val="00B34782"/>
    <w:rsid w:val="00B34C3E"/>
    <w:rsid w:val="00B35410"/>
    <w:rsid w:val="00B35F0C"/>
    <w:rsid w:val="00B36103"/>
    <w:rsid w:val="00B361A0"/>
    <w:rsid w:val="00B367AE"/>
    <w:rsid w:val="00B36FEF"/>
    <w:rsid w:val="00B3711D"/>
    <w:rsid w:val="00B37FB7"/>
    <w:rsid w:val="00B40390"/>
    <w:rsid w:val="00B404D3"/>
    <w:rsid w:val="00B409BF"/>
    <w:rsid w:val="00B40AB9"/>
    <w:rsid w:val="00B40CBB"/>
    <w:rsid w:val="00B410A9"/>
    <w:rsid w:val="00B410B7"/>
    <w:rsid w:val="00B416D0"/>
    <w:rsid w:val="00B4183A"/>
    <w:rsid w:val="00B41AD4"/>
    <w:rsid w:val="00B41CC6"/>
    <w:rsid w:val="00B4320B"/>
    <w:rsid w:val="00B43354"/>
    <w:rsid w:val="00B439B3"/>
    <w:rsid w:val="00B43A94"/>
    <w:rsid w:val="00B44853"/>
    <w:rsid w:val="00B4487A"/>
    <w:rsid w:val="00B45A4B"/>
    <w:rsid w:val="00B46686"/>
    <w:rsid w:val="00B46748"/>
    <w:rsid w:val="00B46BE2"/>
    <w:rsid w:val="00B46E53"/>
    <w:rsid w:val="00B47088"/>
    <w:rsid w:val="00B4710D"/>
    <w:rsid w:val="00B474BD"/>
    <w:rsid w:val="00B475D1"/>
    <w:rsid w:val="00B47650"/>
    <w:rsid w:val="00B51333"/>
    <w:rsid w:val="00B513F2"/>
    <w:rsid w:val="00B515B9"/>
    <w:rsid w:val="00B5188A"/>
    <w:rsid w:val="00B52232"/>
    <w:rsid w:val="00B52C19"/>
    <w:rsid w:val="00B533F1"/>
    <w:rsid w:val="00B536AF"/>
    <w:rsid w:val="00B53E5E"/>
    <w:rsid w:val="00B54E7A"/>
    <w:rsid w:val="00B56689"/>
    <w:rsid w:val="00B56820"/>
    <w:rsid w:val="00B56A5D"/>
    <w:rsid w:val="00B56BC2"/>
    <w:rsid w:val="00B56D3F"/>
    <w:rsid w:val="00B57541"/>
    <w:rsid w:val="00B57545"/>
    <w:rsid w:val="00B57A48"/>
    <w:rsid w:val="00B57A49"/>
    <w:rsid w:val="00B57CAB"/>
    <w:rsid w:val="00B60678"/>
    <w:rsid w:val="00B60BC8"/>
    <w:rsid w:val="00B60E39"/>
    <w:rsid w:val="00B61334"/>
    <w:rsid w:val="00B61B0A"/>
    <w:rsid w:val="00B61BAB"/>
    <w:rsid w:val="00B61E79"/>
    <w:rsid w:val="00B61ED3"/>
    <w:rsid w:val="00B62122"/>
    <w:rsid w:val="00B6214B"/>
    <w:rsid w:val="00B6232D"/>
    <w:rsid w:val="00B636F6"/>
    <w:rsid w:val="00B63D1B"/>
    <w:rsid w:val="00B643EF"/>
    <w:rsid w:val="00B64802"/>
    <w:rsid w:val="00B6487B"/>
    <w:rsid w:val="00B650B0"/>
    <w:rsid w:val="00B657B6"/>
    <w:rsid w:val="00B65DE8"/>
    <w:rsid w:val="00B65F71"/>
    <w:rsid w:val="00B66B29"/>
    <w:rsid w:val="00B67392"/>
    <w:rsid w:val="00B67B96"/>
    <w:rsid w:val="00B67D49"/>
    <w:rsid w:val="00B7047C"/>
    <w:rsid w:val="00B70DC9"/>
    <w:rsid w:val="00B713FC"/>
    <w:rsid w:val="00B7165C"/>
    <w:rsid w:val="00B72625"/>
    <w:rsid w:val="00B72A93"/>
    <w:rsid w:val="00B73953"/>
    <w:rsid w:val="00B73B6C"/>
    <w:rsid w:val="00B73D34"/>
    <w:rsid w:val="00B73E9E"/>
    <w:rsid w:val="00B73F91"/>
    <w:rsid w:val="00B74617"/>
    <w:rsid w:val="00B74B6F"/>
    <w:rsid w:val="00B74CC8"/>
    <w:rsid w:val="00B750C0"/>
    <w:rsid w:val="00B752AA"/>
    <w:rsid w:val="00B75FDE"/>
    <w:rsid w:val="00B768DC"/>
    <w:rsid w:val="00B769AB"/>
    <w:rsid w:val="00B76D55"/>
    <w:rsid w:val="00B776AA"/>
    <w:rsid w:val="00B77D3B"/>
    <w:rsid w:val="00B77E52"/>
    <w:rsid w:val="00B8004A"/>
    <w:rsid w:val="00B8015B"/>
    <w:rsid w:val="00B8062A"/>
    <w:rsid w:val="00B825AF"/>
    <w:rsid w:val="00B829D2"/>
    <w:rsid w:val="00B829F2"/>
    <w:rsid w:val="00B83947"/>
    <w:rsid w:val="00B8419A"/>
    <w:rsid w:val="00B8456C"/>
    <w:rsid w:val="00B86D82"/>
    <w:rsid w:val="00B8718F"/>
    <w:rsid w:val="00B87586"/>
    <w:rsid w:val="00B876E1"/>
    <w:rsid w:val="00B879FE"/>
    <w:rsid w:val="00B87B36"/>
    <w:rsid w:val="00B902A2"/>
    <w:rsid w:val="00B90C74"/>
    <w:rsid w:val="00B911E6"/>
    <w:rsid w:val="00B9124C"/>
    <w:rsid w:val="00B91A9D"/>
    <w:rsid w:val="00B92142"/>
    <w:rsid w:val="00B9250A"/>
    <w:rsid w:val="00B928EB"/>
    <w:rsid w:val="00B93482"/>
    <w:rsid w:val="00B93E23"/>
    <w:rsid w:val="00B94DD7"/>
    <w:rsid w:val="00B94FF6"/>
    <w:rsid w:val="00B95633"/>
    <w:rsid w:val="00B9585D"/>
    <w:rsid w:val="00B9586B"/>
    <w:rsid w:val="00B9586E"/>
    <w:rsid w:val="00B96362"/>
    <w:rsid w:val="00B96378"/>
    <w:rsid w:val="00B969D6"/>
    <w:rsid w:val="00B9708C"/>
    <w:rsid w:val="00B97567"/>
    <w:rsid w:val="00B976B1"/>
    <w:rsid w:val="00BA0020"/>
    <w:rsid w:val="00BA0407"/>
    <w:rsid w:val="00BA12B2"/>
    <w:rsid w:val="00BA159E"/>
    <w:rsid w:val="00BA1730"/>
    <w:rsid w:val="00BA1D17"/>
    <w:rsid w:val="00BA1D74"/>
    <w:rsid w:val="00BA272E"/>
    <w:rsid w:val="00BA28E1"/>
    <w:rsid w:val="00BA2B9F"/>
    <w:rsid w:val="00BA371D"/>
    <w:rsid w:val="00BA41D7"/>
    <w:rsid w:val="00BA430A"/>
    <w:rsid w:val="00BA45E5"/>
    <w:rsid w:val="00BA59F0"/>
    <w:rsid w:val="00BA5EC0"/>
    <w:rsid w:val="00BA6A1E"/>
    <w:rsid w:val="00BA73DD"/>
    <w:rsid w:val="00BA7B79"/>
    <w:rsid w:val="00BA7BFE"/>
    <w:rsid w:val="00BB0693"/>
    <w:rsid w:val="00BB06C9"/>
    <w:rsid w:val="00BB11F7"/>
    <w:rsid w:val="00BB15B2"/>
    <w:rsid w:val="00BB2125"/>
    <w:rsid w:val="00BB2887"/>
    <w:rsid w:val="00BB29A9"/>
    <w:rsid w:val="00BB3732"/>
    <w:rsid w:val="00BB3AA9"/>
    <w:rsid w:val="00BB3E9A"/>
    <w:rsid w:val="00BB418A"/>
    <w:rsid w:val="00BB4746"/>
    <w:rsid w:val="00BB4985"/>
    <w:rsid w:val="00BB4A26"/>
    <w:rsid w:val="00BB5692"/>
    <w:rsid w:val="00BB59A5"/>
    <w:rsid w:val="00BB5CD6"/>
    <w:rsid w:val="00BB6253"/>
    <w:rsid w:val="00BB656C"/>
    <w:rsid w:val="00BB659A"/>
    <w:rsid w:val="00BB683D"/>
    <w:rsid w:val="00BB699E"/>
    <w:rsid w:val="00BB6D68"/>
    <w:rsid w:val="00BB7217"/>
    <w:rsid w:val="00BB758D"/>
    <w:rsid w:val="00BB75F2"/>
    <w:rsid w:val="00BB794F"/>
    <w:rsid w:val="00BC0412"/>
    <w:rsid w:val="00BC054B"/>
    <w:rsid w:val="00BC05F4"/>
    <w:rsid w:val="00BC1090"/>
    <w:rsid w:val="00BC2091"/>
    <w:rsid w:val="00BC34BA"/>
    <w:rsid w:val="00BC365A"/>
    <w:rsid w:val="00BC3979"/>
    <w:rsid w:val="00BC3B7E"/>
    <w:rsid w:val="00BC41EF"/>
    <w:rsid w:val="00BC45CC"/>
    <w:rsid w:val="00BC4A15"/>
    <w:rsid w:val="00BC4C56"/>
    <w:rsid w:val="00BC4F72"/>
    <w:rsid w:val="00BC5DA9"/>
    <w:rsid w:val="00BC5E82"/>
    <w:rsid w:val="00BC692E"/>
    <w:rsid w:val="00BC6CA2"/>
    <w:rsid w:val="00BC6E09"/>
    <w:rsid w:val="00BC6E39"/>
    <w:rsid w:val="00BC7439"/>
    <w:rsid w:val="00BC7707"/>
    <w:rsid w:val="00BC7A52"/>
    <w:rsid w:val="00BC7ADA"/>
    <w:rsid w:val="00BC7B61"/>
    <w:rsid w:val="00BC7DE9"/>
    <w:rsid w:val="00BD02BB"/>
    <w:rsid w:val="00BD05B3"/>
    <w:rsid w:val="00BD05C5"/>
    <w:rsid w:val="00BD07A3"/>
    <w:rsid w:val="00BD08A0"/>
    <w:rsid w:val="00BD100C"/>
    <w:rsid w:val="00BD1D54"/>
    <w:rsid w:val="00BD1D83"/>
    <w:rsid w:val="00BD221F"/>
    <w:rsid w:val="00BD268F"/>
    <w:rsid w:val="00BD2B57"/>
    <w:rsid w:val="00BD2B93"/>
    <w:rsid w:val="00BD2C87"/>
    <w:rsid w:val="00BD2EC4"/>
    <w:rsid w:val="00BD3F62"/>
    <w:rsid w:val="00BD4490"/>
    <w:rsid w:val="00BD5371"/>
    <w:rsid w:val="00BD55B8"/>
    <w:rsid w:val="00BD56BB"/>
    <w:rsid w:val="00BD5B67"/>
    <w:rsid w:val="00BD5B72"/>
    <w:rsid w:val="00BD790E"/>
    <w:rsid w:val="00BD7C5B"/>
    <w:rsid w:val="00BE023B"/>
    <w:rsid w:val="00BE065B"/>
    <w:rsid w:val="00BE1403"/>
    <w:rsid w:val="00BE19C3"/>
    <w:rsid w:val="00BE1C0B"/>
    <w:rsid w:val="00BE2CB1"/>
    <w:rsid w:val="00BE303E"/>
    <w:rsid w:val="00BE3A79"/>
    <w:rsid w:val="00BE3AA6"/>
    <w:rsid w:val="00BE3D73"/>
    <w:rsid w:val="00BE40FC"/>
    <w:rsid w:val="00BE41E1"/>
    <w:rsid w:val="00BE4396"/>
    <w:rsid w:val="00BE4C7D"/>
    <w:rsid w:val="00BE537E"/>
    <w:rsid w:val="00BE5BF6"/>
    <w:rsid w:val="00BE5F17"/>
    <w:rsid w:val="00BE5FA0"/>
    <w:rsid w:val="00BE626E"/>
    <w:rsid w:val="00BE653C"/>
    <w:rsid w:val="00BE655F"/>
    <w:rsid w:val="00BE6606"/>
    <w:rsid w:val="00BE69C4"/>
    <w:rsid w:val="00BE6BAF"/>
    <w:rsid w:val="00BE6F39"/>
    <w:rsid w:val="00BE77A5"/>
    <w:rsid w:val="00BE7B8C"/>
    <w:rsid w:val="00BF02C2"/>
    <w:rsid w:val="00BF0363"/>
    <w:rsid w:val="00BF0814"/>
    <w:rsid w:val="00BF0C76"/>
    <w:rsid w:val="00BF101F"/>
    <w:rsid w:val="00BF1D4C"/>
    <w:rsid w:val="00BF1ED8"/>
    <w:rsid w:val="00BF2294"/>
    <w:rsid w:val="00BF2B9B"/>
    <w:rsid w:val="00BF35F3"/>
    <w:rsid w:val="00BF3D2F"/>
    <w:rsid w:val="00BF4316"/>
    <w:rsid w:val="00BF5165"/>
    <w:rsid w:val="00BF587A"/>
    <w:rsid w:val="00BF58E4"/>
    <w:rsid w:val="00BF5A45"/>
    <w:rsid w:val="00BF5B8A"/>
    <w:rsid w:val="00BF5CAA"/>
    <w:rsid w:val="00BF5F24"/>
    <w:rsid w:val="00BF604C"/>
    <w:rsid w:val="00BF6083"/>
    <w:rsid w:val="00BF630A"/>
    <w:rsid w:val="00BF6AA4"/>
    <w:rsid w:val="00BF71A0"/>
    <w:rsid w:val="00BF730E"/>
    <w:rsid w:val="00BF7391"/>
    <w:rsid w:val="00C003DA"/>
    <w:rsid w:val="00C008D3"/>
    <w:rsid w:val="00C00D96"/>
    <w:rsid w:val="00C00F29"/>
    <w:rsid w:val="00C026E3"/>
    <w:rsid w:val="00C0274D"/>
    <w:rsid w:val="00C02EBF"/>
    <w:rsid w:val="00C03348"/>
    <w:rsid w:val="00C03A1B"/>
    <w:rsid w:val="00C042D9"/>
    <w:rsid w:val="00C043F0"/>
    <w:rsid w:val="00C0447E"/>
    <w:rsid w:val="00C04B21"/>
    <w:rsid w:val="00C04FF0"/>
    <w:rsid w:val="00C0508E"/>
    <w:rsid w:val="00C0536D"/>
    <w:rsid w:val="00C05A4B"/>
    <w:rsid w:val="00C05C1C"/>
    <w:rsid w:val="00C061DC"/>
    <w:rsid w:val="00C07A08"/>
    <w:rsid w:val="00C07AD7"/>
    <w:rsid w:val="00C1004F"/>
    <w:rsid w:val="00C11721"/>
    <w:rsid w:val="00C11B03"/>
    <w:rsid w:val="00C12362"/>
    <w:rsid w:val="00C12376"/>
    <w:rsid w:val="00C1273F"/>
    <w:rsid w:val="00C12BE5"/>
    <w:rsid w:val="00C12D43"/>
    <w:rsid w:val="00C12F65"/>
    <w:rsid w:val="00C14989"/>
    <w:rsid w:val="00C15230"/>
    <w:rsid w:val="00C15282"/>
    <w:rsid w:val="00C15302"/>
    <w:rsid w:val="00C157EA"/>
    <w:rsid w:val="00C1583E"/>
    <w:rsid w:val="00C15903"/>
    <w:rsid w:val="00C15A61"/>
    <w:rsid w:val="00C15BE0"/>
    <w:rsid w:val="00C15D27"/>
    <w:rsid w:val="00C15EB8"/>
    <w:rsid w:val="00C164C5"/>
    <w:rsid w:val="00C1656A"/>
    <w:rsid w:val="00C1694D"/>
    <w:rsid w:val="00C16C28"/>
    <w:rsid w:val="00C173CA"/>
    <w:rsid w:val="00C175F9"/>
    <w:rsid w:val="00C17770"/>
    <w:rsid w:val="00C17A29"/>
    <w:rsid w:val="00C20070"/>
    <w:rsid w:val="00C2018E"/>
    <w:rsid w:val="00C20A1F"/>
    <w:rsid w:val="00C20BF7"/>
    <w:rsid w:val="00C21DBE"/>
    <w:rsid w:val="00C22A54"/>
    <w:rsid w:val="00C23044"/>
    <w:rsid w:val="00C23A92"/>
    <w:rsid w:val="00C23AB9"/>
    <w:rsid w:val="00C24547"/>
    <w:rsid w:val="00C24829"/>
    <w:rsid w:val="00C24BEB"/>
    <w:rsid w:val="00C24C45"/>
    <w:rsid w:val="00C24D86"/>
    <w:rsid w:val="00C24FA1"/>
    <w:rsid w:val="00C25CCA"/>
    <w:rsid w:val="00C2659D"/>
    <w:rsid w:val="00C265B8"/>
    <w:rsid w:val="00C2662A"/>
    <w:rsid w:val="00C268CD"/>
    <w:rsid w:val="00C269E1"/>
    <w:rsid w:val="00C26D27"/>
    <w:rsid w:val="00C26F6F"/>
    <w:rsid w:val="00C26FCD"/>
    <w:rsid w:val="00C27EFD"/>
    <w:rsid w:val="00C27FC3"/>
    <w:rsid w:val="00C304F8"/>
    <w:rsid w:val="00C30583"/>
    <w:rsid w:val="00C30721"/>
    <w:rsid w:val="00C30ADD"/>
    <w:rsid w:val="00C30B08"/>
    <w:rsid w:val="00C30B92"/>
    <w:rsid w:val="00C30B9D"/>
    <w:rsid w:val="00C30D8F"/>
    <w:rsid w:val="00C31BC2"/>
    <w:rsid w:val="00C31FDA"/>
    <w:rsid w:val="00C32085"/>
    <w:rsid w:val="00C327EE"/>
    <w:rsid w:val="00C329D4"/>
    <w:rsid w:val="00C32DC5"/>
    <w:rsid w:val="00C32F7D"/>
    <w:rsid w:val="00C33402"/>
    <w:rsid w:val="00C3397A"/>
    <w:rsid w:val="00C33A15"/>
    <w:rsid w:val="00C33D9C"/>
    <w:rsid w:val="00C34B2D"/>
    <w:rsid w:val="00C34B54"/>
    <w:rsid w:val="00C353B3"/>
    <w:rsid w:val="00C356C7"/>
    <w:rsid w:val="00C35744"/>
    <w:rsid w:val="00C358CD"/>
    <w:rsid w:val="00C359E9"/>
    <w:rsid w:val="00C35FE0"/>
    <w:rsid w:val="00C36905"/>
    <w:rsid w:val="00C36DED"/>
    <w:rsid w:val="00C36F8F"/>
    <w:rsid w:val="00C372AC"/>
    <w:rsid w:val="00C376F3"/>
    <w:rsid w:val="00C37A2E"/>
    <w:rsid w:val="00C37B45"/>
    <w:rsid w:val="00C404B5"/>
    <w:rsid w:val="00C40566"/>
    <w:rsid w:val="00C40677"/>
    <w:rsid w:val="00C40B79"/>
    <w:rsid w:val="00C41450"/>
    <w:rsid w:val="00C41537"/>
    <w:rsid w:val="00C41DC2"/>
    <w:rsid w:val="00C42406"/>
    <w:rsid w:val="00C42830"/>
    <w:rsid w:val="00C42A77"/>
    <w:rsid w:val="00C439FA"/>
    <w:rsid w:val="00C440FB"/>
    <w:rsid w:val="00C44579"/>
    <w:rsid w:val="00C44E4C"/>
    <w:rsid w:val="00C44E58"/>
    <w:rsid w:val="00C45058"/>
    <w:rsid w:val="00C458F2"/>
    <w:rsid w:val="00C4595B"/>
    <w:rsid w:val="00C459E9"/>
    <w:rsid w:val="00C45A59"/>
    <w:rsid w:val="00C45DCF"/>
    <w:rsid w:val="00C45E73"/>
    <w:rsid w:val="00C46618"/>
    <w:rsid w:val="00C469C6"/>
    <w:rsid w:val="00C46DCE"/>
    <w:rsid w:val="00C50377"/>
    <w:rsid w:val="00C50E35"/>
    <w:rsid w:val="00C5107F"/>
    <w:rsid w:val="00C518EF"/>
    <w:rsid w:val="00C51A5A"/>
    <w:rsid w:val="00C52061"/>
    <w:rsid w:val="00C52147"/>
    <w:rsid w:val="00C5224F"/>
    <w:rsid w:val="00C523C5"/>
    <w:rsid w:val="00C52FDF"/>
    <w:rsid w:val="00C530CB"/>
    <w:rsid w:val="00C5310F"/>
    <w:rsid w:val="00C53248"/>
    <w:rsid w:val="00C53BDB"/>
    <w:rsid w:val="00C54274"/>
    <w:rsid w:val="00C54792"/>
    <w:rsid w:val="00C54AB8"/>
    <w:rsid w:val="00C54CD1"/>
    <w:rsid w:val="00C55540"/>
    <w:rsid w:val="00C555E9"/>
    <w:rsid w:val="00C557C9"/>
    <w:rsid w:val="00C5585D"/>
    <w:rsid w:val="00C56305"/>
    <w:rsid w:val="00C5653E"/>
    <w:rsid w:val="00C568D1"/>
    <w:rsid w:val="00C56B0F"/>
    <w:rsid w:val="00C57A73"/>
    <w:rsid w:val="00C57B18"/>
    <w:rsid w:val="00C57E14"/>
    <w:rsid w:val="00C60729"/>
    <w:rsid w:val="00C60898"/>
    <w:rsid w:val="00C60A58"/>
    <w:rsid w:val="00C60BEC"/>
    <w:rsid w:val="00C60EC5"/>
    <w:rsid w:val="00C61257"/>
    <w:rsid w:val="00C6137B"/>
    <w:rsid w:val="00C62552"/>
    <w:rsid w:val="00C62C00"/>
    <w:rsid w:val="00C62C76"/>
    <w:rsid w:val="00C62D93"/>
    <w:rsid w:val="00C637C7"/>
    <w:rsid w:val="00C6385E"/>
    <w:rsid w:val="00C63A75"/>
    <w:rsid w:val="00C64284"/>
    <w:rsid w:val="00C64835"/>
    <w:rsid w:val="00C64861"/>
    <w:rsid w:val="00C64B05"/>
    <w:rsid w:val="00C64E31"/>
    <w:rsid w:val="00C652D9"/>
    <w:rsid w:val="00C65369"/>
    <w:rsid w:val="00C65C69"/>
    <w:rsid w:val="00C66308"/>
    <w:rsid w:val="00C66422"/>
    <w:rsid w:val="00C6691F"/>
    <w:rsid w:val="00C66A2F"/>
    <w:rsid w:val="00C66F75"/>
    <w:rsid w:val="00C675E4"/>
    <w:rsid w:val="00C67777"/>
    <w:rsid w:val="00C70760"/>
    <w:rsid w:val="00C70938"/>
    <w:rsid w:val="00C70ADD"/>
    <w:rsid w:val="00C70B1C"/>
    <w:rsid w:val="00C70B39"/>
    <w:rsid w:val="00C716FE"/>
    <w:rsid w:val="00C7171F"/>
    <w:rsid w:val="00C71A62"/>
    <w:rsid w:val="00C71AD9"/>
    <w:rsid w:val="00C7225A"/>
    <w:rsid w:val="00C72BFC"/>
    <w:rsid w:val="00C7304A"/>
    <w:rsid w:val="00C73DA8"/>
    <w:rsid w:val="00C74351"/>
    <w:rsid w:val="00C7446C"/>
    <w:rsid w:val="00C746AC"/>
    <w:rsid w:val="00C74B25"/>
    <w:rsid w:val="00C758DD"/>
    <w:rsid w:val="00C75C33"/>
    <w:rsid w:val="00C7654B"/>
    <w:rsid w:val="00C766A8"/>
    <w:rsid w:val="00C769C7"/>
    <w:rsid w:val="00C76B45"/>
    <w:rsid w:val="00C76CE1"/>
    <w:rsid w:val="00C770CC"/>
    <w:rsid w:val="00C77110"/>
    <w:rsid w:val="00C773CA"/>
    <w:rsid w:val="00C77614"/>
    <w:rsid w:val="00C7773C"/>
    <w:rsid w:val="00C77DB0"/>
    <w:rsid w:val="00C77E49"/>
    <w:rsid w:val="00C8077C"/>
    <w:rsid w:val="00C80B2D"/>
    <w:rsid w:val="00C80FF0"/>
    <w:rsid w:val="00C8124B"/>
    <w:rsid w:val="00C813A5"/>
    <w:rsid w:val="00C813C1"/>
    <w:rsid w:val="00C81515"/>
    <w:rsid w:val="00C81753"/>
    <w:rsid w:val="00C81940"/>
    <w:rsid w:val="00C81BC6"/>
    <w:rsid w:val="00C81EB8"/>
    <w:rsid w:val="00C82430"/>
    <w:rsid w:val="00C82891"/>
    <w:rsid w:val="00C828CE"/>
    <w:rsid w:val="00C82A81"/>
    <w:rsid w:val="00C82EA1"/>
    <w:rsid w:val="00C8331E"/>
    <w:rsid w:val="00C838A7"/>
    <w:rsid w:val="00C838C9"/>
    <w:rsid w:val="00C83CB9"/>
    <w:rsid w:val="00C84340"/>
    <w:rsid w:val="00C84536"/>
    <w:rsid w:val="00C84B35"/>
    <w:rsid w:val="00C856E7"/>
    <w:rsid w:val="00C87384"/>
    <w:rsid w:val="00C8772F"/>
    <w:rsid w:val="00C901FF"/>
    <w:rsid w:val="00C9032D"/>
    <w:rsid w:val="00C905DE"/>
    <w:rsid w:val="00C90AD0"/>
    <w:rsid w:val="00C90BF5"/>
    <w:rsid w:val="00C9116D"/>
    <w:rsid w:val="00C915A3"/>
    <w:rsid w:val="00C9179A"/>
    <w:rsid w:val="00C91E58"/>
    <w:rsid w:val="00C91FB0"/>
    <w:rsid w:val="00C926DB"/>
    <w:rsid w:val="00C92EED"/>
    <w:rsid w:val="00C9382D"/>
    <w:rsid w:val="00C94A71"/>
    <w:rsid w:val="00C94DBA"/>
    <w:rsid w:val="00C95352"/>
    <w:rsid w:val="00C95791"/>
    <w:rsid w:val="00C959CC"/>
    <w:rsid w:val="00C95CE4"/>
    <w:rsid w:val="00C95D59"/>
    <w:rsid w:val="00C95DCF"/>
    <w:rsid w:val="00C95F79"/>
    <w:rsid w:val="00C96E9B"/>
    <w:rsid w:val="00C9736F"/>
    <w:rsid w:val="00C97C66"/>
    <w:rsid w:val="00C97D7C"/>
    <w:rsid w:val="00CA0039"/>
    <w:rsid w:val="00CA0491"/>
    <w:rsid w:val="00CA0542"/>
    <w:rsid w:val="00CA0DC9"/>
    <w:rsid w:val="00CA1105"/>
    <w:rsid w:val="00CA1156"/>
    <w:rsid w:val="00CA1B87"/>
    <w:rsid w:val="00CA239F"/>
    <w:rsid w:val="00CA2A94"/>
    <w:rsid w:val="00CA2C48"/>
    <w:rsid w:val="00CA2D39"/>
    <w:rsid w:val="00CA2D5F"/>
    <w:rsid w:val="00CA2EB3"/>
    <w:rsid w:val="00CA2F5E"/>
    <w:rsid w:val="00CA3105"/>
    <w:rsid w:val="00CA37D7"/>
    <w:rsid w:val="00CA3B82"/>
    <w:rsid w:val="00CA400B"/>
    <w:rsid w:val="00CA4128"/>
    <w:rsid w:val="00CA413F"/>
    <w:rsid w:val="00CA4552"/>
    <w:rsid w:val="00CA481F"/>
    <w:rsid w:val="00CA4C6E"/>
    <w:rsid w:val="00CA4E25"/>
    <w:rsid w:val="00CA599F"/>
    <w:rsid w:val="00CA63AC"/>
    <w:rsid w:val="00CA69D6"/>
    <w:rsid w:val="00CA6F29"/>
    <w:rsid w:val="00CA6FAC"/>
    <w:rsid w:val="00CA7569"/>
    <w:rsid w:val="00CB0587"/>
    <w:rsid w:val="00CB067C"/>
    <w:rsid w:val="00CB077E"/>
    <w:rsid w:val="00CB082C"/>
    <w:rsid w:val="00CB099F"/>
    <w:rsid w:val="00CB0FD5"/>
    <w:rsid w:val="00CB15D3"/>
    <w:rsid w:val="00CB163F"/>
    <w:rsid w:val="00CB16A8"/>
    <w:rsid w:val="00CB16E6"/>
    <w:rsid w:val="00CB18D3"/>
    <w:rsid w:val="00CB1A67"/>
    <w:rsid w:val="00CB1C28"/>
    <w:rsid w:val="00CB22BE"/>
    <w:rsid w:val="00CB2331"/>
    <w:rsid w:val="00CB24E1"/>
    <w:rsid w:val="00CB26D4"/>
    <w:rsid w:val="00CB28DE"/>
    <w:rsid w:val="00CB2B85"/>
    <w:rsid w:val="00CB2C2A"/>
    <w:rsid w:val="00CB2C63"/>
    <w:rsid w:val="00CB2F07"/>
    <w:rsid w:val="00CB2FD9"/>
    <w:rsid w:val="00CB4411"/>
    <w:rsid w:val="00CB4A8C"/>
    <w:rsid w:val="00CB4EC9"/>
    <w:rsid w:val="00CB56C1"/>
    <w:rsid w:val="00CB5A58"/>
    <w:rsid w:val="00CB5B00"/>
    <w:rsid w:val="00CB5DCE"/>
    <w:rsid w:val="00CB659D"/>
    <w:rsid w:val="00CB6639"/>
    <w:rsid w:val="00CB6863"/>
    <w:rsid w:val="00CB6B01"/>
    <w:rsid w:val="00CB6B2F"/>
    <w:rsid w:val="00CB72D8"/>
    <w:rsid w:val="00CB749E"/>
    <w:rsid w:val="00CB7581"/>
    <w:rsid w:val="00CB79DF"/>
    <w:rsid w:val="00CB7D07"/>
    <w:rsid w:val="00CC0E49"/>
    <w:rsid w:val="00CC1C42"/>
    <w:rsid w:val="00CC1C89"/>
    <w:rsid w:val="00CC1D14"/>
    <w:rsid w:val="00CC1F6D"/>
    <w:rsid w:val="00CC1F86"/>
    <w:rsid w:val="00CC277A"/>
    <w:rsid w:val="00CC3A18"/>
    <w:rsid w:val="00CC4138"/>
    <w:rsid w:val="00CC45C9"/>
    <w:rsid w:val="00CC4C92"/>
    <w:rsid w:val="00CC4CF2"/>
    <w:rsid w:val="00CC5A2F"/>
    <w:rsid w:val="00CC5FC2"/>
    <w:rsid w:val="00CC5FF1"/>
    <w:rsid w:val="00CC601B"/>
    <w:rsid w:val="00CC6159"/>
    <w:rsid w:val="00CC636A"/>
    <w:rsid w:val="00CC6A13"/>
    <w:rsid w:val="00CC6D27"/>
    <w:rsid w:val="00CC7046"/>
    <w:rsid w:val="00CC716D"/>
    <w:rsid w:val="00CC74CD"/>
    <w:rsid w:val="00CC7508"/>
    <w:rsid w:val="00CC7634"/>
    <w:rsid w:val="00CC77D2"/>
    <w:rsid w:val="00CC78AF"/>
    <w:rsid w:val="00CC7AFC"/>
    <w:rsid w:val="00CD0248"/>
    <w:rsid w:val="00CD0396"/>
    <w:rsid w:val="00CD0478"/>
    <w:rsid w:val="00CD0543"/>
    <w:rsid w:val="00CD07AC"/>
    <w:rsid w:val="00CD07F6"/>
    <w:rsid w:val="00CD1016"/>
    <w:rsid w:val="00CD1435"/>
    <w:rsid w:val="00CD16CC"/>
    <w:rsid w:val="00CD1AD3"/>
    <w:rsid w:val="00CD1DEB"/>
    <w:rsid w:val="00CD22F0"/>
    <w:rsid w:val="00CD2B1D"/>
    <w:rsid w:val="00CD3EE5"/>
    <w:rsid w:val="00CD3F91"/>
    <w:rsid w:val="00CD42AD"/>
    <w:rsid w:val="00CD5644"/>
    <w:rsid w:val="00CD5D53"/>
    <w:rsid w:val="00CD60C7"/>
    <w:rsid w:val="00CD6E0E"/>
    <w:rsid w:val="00CD6F34"/>
    <w:rsid w:val="00CD7239"/>
    <w:rsid w:val="00CD790C"/>
    <w:rsid w:val="00CD7B98"/>
    <w:rsid w:val="00CD7DFB"/>
    <w:rsid w:val="00CE0148"/>
    <w:rsid w:val="00CE06EC"/>
    <w:rsid w:val="00CE0800"/>
    <w:rsid w:val="00CE0BB8"/>
    <w:rsid w:val="00CE0BED"/>
    <w:rsid w:val="00CE1DED"/>
    <w:rsid w:val="00CE2102"/>
    <w:rsid w:val="00CE25A1"/>
    <w:rsid w:val="00CE267D"/>
    <w:rsid w:val="00CE284F"/>
    <w:rsid w:val="00CE2949"/>
    <w:rsid w:val="00CE2AA9"/>
    <w:rsid w:val="00CE2EE4"/>
    <w:rsid w:val="00CE320A"/>
    <w:rsid w:val="00CE32DD"/>
    <w:rsid w:val="00CE32F6"/>
    <w:rsid w:val="00CE3AB9"/>
    <w:rsid w:val="00CE44A0"/>
    <w:rsid w:val="00CE5266"/>
    <w:rsid w:val="00CE5423"/>
    <w:rsid w:val="00CE5A90"/>
    <w:rsid w:val="00CE706F"/>
    <w:rsid w:val="00CE7282"/>
    <w:rsid w:val="00CE75D8"/>
    <w:rsid w:val="00CE79C0"/>
    <w:rsid w:val="00CE7C63"/>
    <w:rsid w:val="00CE7E4C"/>
    <w:rsid w:val="00CF03E9"/>
    <w:rsid w:val="00CF0614"/>
    <w:rsid w:val="00CF188F"/>
    <w:rsid w:val="00CF2017"/>
    <w:rsid w:val="00CF27A3"/>
    <w:rsid w:val="00CF346E"/>
    <w:rsid w:val="00CF34B7"/>
    <w:rsid w:val="00CF364D"/>
    <w:rsid w:val="00CF36E8"/>
    <w:rsid w:val="00CF3784"/>
    <w:rsid w:val="00CF3829"/>
    <w:rsid w:val="00CF3E22"/>
    <w:rsid w:val="00CF4296"/>
    <w:rsid w:val="00CF4442"/>
    <w:rsid w:val="00CF46FA"/>
    <w:rsid w:val="00CF4D4D"/>
    <w:rsid w:val="00CF4DA3"/>
    <w:rsid w:val="00CF520A"/>
    <w:rsid w:val="00CF6017"/>
    <w:rsid w:val="00CF6A12"/>
    <w:rsid w:val="00CF6B43"/>
    <w:rsid w:val="00CF6FF2"/>
    <w:rsid w:val="00CF7221"/>
    <w:rsid w:val="00CF77D0"/>
    <w:rsid w:val="00CF7B2F"/>
    <w:rsid w:val="00D003B0"/>
    <w:rsid w:val="00D006CB"/>
    <w:rsid w:val="00D0146B"/>
    <w:rsid w:val="00D01857"/>
    <w:rsid w:val="00D0207D"/>
    <w:rsid w:val="00D02932"/>
    <w:rsid w:val="00D02A07"/>
    <w:rsid w:val="00D03473"/>
    <w:rsid w:val="00D0350A"/>
    <w:rsid w:val="00D03AE2"/>
    <w:rsid w:val="00D04573"/>
    <w:rsid w:val="00D0490F"/>
    <w:rsid w:val="00D04EB0"/>
    <w:rsid w:val="00D05134"/>
    <w:rsid w:val="00D051CD"/>
    <w:rsid w:val="00D05852"/>
    <w:rsid w:val="00D05AD8"/>
    <w:rsid w:val="00D0613D"/>
    <w:rsid w:val="00D06F0D"/>
    <w:rsid w:val="00D079EA"/>
    <w:rsid w:val="00D1096F"/>
    <w:rsid w:val="00D113AD"/>
    <w:rsid w:val="00D119DF"/>
    <w:rsid w:val="00D13F35"/>
    <w:rsid w:val="00D14348"/>
    <w:rsid w:val="00D14584"/>
    <w:rsid w:val="00D150F9"/>
    <w:rsid w:val="00D15576"/>
    <w:rsid w:val="00D158D9"/>
    <w:rsid w:val="00D159BD"/>
    <w:rsid w:val="00D16FA5"/>
    <w:rsid w:val="00D1786A"/>
    <w:rsid w:val="00D17934"/>
    <w:rsid w:val="00D17A07"/>
    <w:rsid w:val="00D17B20"/>
    <w:rsid w:val="00D2008E"/>
    <w:rsid w:val="00D200C6"/>
    <w:rsid w:val="00D200DD"/>
    <w:rsid w:val="00D20660"/>
    <w:rsid w:val="00D210E8"/>
    <w:rsid w:val="00D21C3E"/>
    <w:rsid w:val="00D22364"/>
    <w:rsid w:val="00D22A13"/>
    <w:rsid w:val="00D22C20"/>
    <w:rsid w:val="00D22CA7"/>
    <w:rsid w:val="00D2379B"/>
    <w:rsid w:val="00D242E9"/>
    <w:rsid w:val="00D25EE4"/>
    <w:rsid w:val="00D266E0"/>
    <w:rsid w:val="00D26B6C"/>
    <w:rsid w:val="00D27173"/>
    <w:rsid w:val="00D277EC"/>
    <w:rsid w:val="00D27AB4"/>
    <w:rsid w:val="00D30254"/>
    <w:rsid w:val="00D307A1"/>
    <w:rsid w:val="00D30A52"/>
    <w:rsid w:val="00D30CEB"/>
    <w:rsid w:val="00D31918"/>
    <w:rsid w:val="00D319B1"/>
    <w:rsid w:val="00D31AB9"/>
    <w:rsid w:val="00D31CDA"/>
    <w:rsid w:val="00D3201E"/>
    <w:rsid w:val="00D32576"/>
    <w:rsid w:val="00D325C5"/>
    <w:rsid w:val="00D325F4"/>
    <w:rsid w:val="00D32B5A"/>
    <w:rsid w:val="00D32FB7"/>
    <w:rsid w:val="00D338A1"/>
    <w:rsid w:val="00D33EA4"/>
    <w:rsid w:val="00D343E3"/>
    <w:rsid w:val="00D3466B"/>
    <w:rsid w:val="00D34691"/>
    <w:rsid w:val="00D349DF"/>
    <w:rsid w:val="00D34B57"/>
    <w:rsid w:val="00D34C21"/>
    <w:rsid w:val="00D35D30"/>
    <w:rsid w:val="00D36C2D"/>
    <w:rsid w:val="00D36CCC"/>
    <w:rsid w:val="00D36EF4"/>
    <w:rsid w:val="00D37CC9"/>
    <w:rsid w:val="00D37FCE"/>
    <w:rsid w:val="00D4082E"/>
    <w:rsid w:val="00D41182"/>
    <w:rsid w:val="00D411EB"/>
    <w:rsid w:val="00D41553"/>
    <w:rsid w:val="00D416AE"/>
    <w:rsid w:val="00D4184D"/>
    <w:rsid w:val="00D4195E"/>
    <w:rsid w:val="00D41A62"/>
    <w:rsid w:val="00D41CF7"/>
    <w:rsid w:val="00D420E7"/>
    <w:rsid w:val="00D422F6"/>
    <w:rsid w:val="00D4237C"/>
    <w:rsid w:val="00D42537"/>
    <w:rsid w:val="00D42A55"/>
    <w:rsid w:val="00D42AEA"/>
    <w:rsid w:val="00D42B4D"/>
    <w:rsid w:val="00D4393F"/>
    <w:rsid w:val="00D43F6E"/>
    <w:rsid w:val="00D44173"/>
    <w:rsid w:val="00D442BF"/>
    <w:rsid w:val="00D4448F"/>
    <w:rsid w:val="00D44492"/>
    <w:rsid w:val="00D446C4"/>
    <w:rsid w:val="00D44891"/>
    <w:rsid w:val="00D44B84"/>
    <w:rsid w:val="00D44BC8"/>
    <w:rsid w:val="00D45EB1"/>
    <w:rsid w:val="00D46507"/>
    <w:rsid w:val="00D46719"/>
    <w:rsid w:val="00D46945"/>
    <w:rsid w:val="00D46A69"/>
    <w:rsid w:val="00D478D0"/>
    <w:rsid w:val="00D47A03"/>
    <w:rsid w:val="00D500CB"/>
    <w:rsid w:val="00D5032E"/>
    <w:rsid w:val="00D507D0"/>
    <w:rsid w:val="00D50FBC"/>
    <w:rsid w:val="00D511C2"/>
    <w:rsid w:val="00D51561"/>
    <w:rsid w:val="00D519C7"/>
    <w:rsid w:val="00D519E8"/>
    <w:rsid w:val="00D5214F"/>
    <w:rsid w:val="00D524EA"/>
    <w:rsid w:val="00D5263F"/>
    <w:rsid w:val="00D52D43"/>
    <w:rsid w:val="00D53093"/>
    <w:rsid w:val="00D53B5A"/>
    <w:rsid w:val="00D53E2E"/>
    <w:rsid w:val="00D54748"/>
    <w:rsid w:val="00D553A0"/>
    <w:rsid w:val="00D553D5"/>
    <w:rsid w:val="00D55864"/>
    <w:rsid w:val="00D55A2E"/>
    <w:rsid w:val="00D55D18"/>
    <w:rsid w:val="00D56EC9"/>
    <w:rsid w:val="00D57705"/>
    <w:rsid w:val="00D57847"/>
    <w:rsid w:val="00D60112"/>
    <w:rsid w:val="00D60930"/>
    <w:rsid w:val="00D60B98"/>
    <w:rsid w:val="00D60BA1"/>
    <w:rsid w:val="00D611AB"/>
    <w:rsid w:val="00D611E7"/>
    <w:rsid w:val="00D612BC"/>
    <w:rsid w:val="00D62699"/>
    <w:rsid w:val="00D6293A"/>
    <w:rsid w:val="00D62C52"/>
    <w:rsid w:val="00D62E82"/>
    <w:rsid w:val="00D62F76"/>
    <w:rsid w:val="00D63F16"/>
    <w:rsid w:val="00D641D0"/>
    <w:rsid w:val="00D64341"/>
    <w:rsid w:val="00D6469C"/>
    <w:rsid w:val="00D65003"/>
    <w:rsid w:val="00D6530A"/>
    <w:rsid w:val="00D65704"/>
    <w:rsid w:val="00D65751"/>
    <w:rsid w:val="00D65FB0"/>
    <w:rsid w:val="00D66555"/>
    <w:rsid w:val="00D66638"/>
    <w:rsid w:val="00D666E0"/>
    <w:rsid w:val="00D66C2D"/>
    <w:rsid w:val="00D66FA8"/>
    <w:rsid w:val="00D6716D"/>
    <w:rsid w:val="00D67435"/>
    <w:rsid w:val="00D67CD8"/>
    <w:rsid w:val="00D67F15"/>
    <w:rsid w:val="00D70156"/>
    <w:rsid w:val="00D70CC8"/>
    <w:rsid w:val="00D70CD0"/>
    <w:rsid w:val="00D70D6C"/>
    <w:rsid w:val="00D70EAF"/>
    <w:rsid w:val="00D70FF0"/>
    <w:rsid w:val="00D7106B"/>
    <w:rsid w:val="00D71245"/>
    <w:rsid w:val="00D71780"/>
    <w:rsid w:val="00D717C6"/>
    <w:rsid w:val="00D71A6F"/>
    <w:rsid w:val="00D71AD3"/>
    <w:rsid w:val="00D71C44"/>
    <w:rsid w:val="00D72ACD"/>
    <w:rsid w:val="00D730DA"/>
    <w:rsid w:val="00D73906"/>
    <w:rsid w:val="00D73B69"/>
    <w:rsid w:val="00D73DAD"/>
    <w:rsid w:val="00D73E12"/>
    <w:rsid w:val="00D74D6D"/>
    <w:rsid w:val="00D74F3B"/>
    <w:rsid w:val="00D74F59"/>
    <w:rsid w:val="00D750F2"/>
    <w:rsid w:val="00D75973"/>
    <w:rsid w:val="00D75FAC"/>
    <w:rsid w:val="00D764BB"/>
    <w:rsid w:val="00D76962"/>
    <w:rsid w:val="00D76CA3"/>
    <w:rsid w:val="00D76D7E"/>
    <w:rsid w:val="00D77C41"/>
    <w:rsid w:val="00D80474"/>
    <w:rsid w:val="00D8065D"/>
    <w:rsid w:val="00D806CC"/>
    <w:rsid w:val="00D806EB"/>
    <w:rsid w:val="00D80784"/>
    <w:rsid w:val="00D80ABA"/>
    <w:rsid w:val="00D8143A"/>
    <w:rsid w:val="00D81795"/>
    <w:rsid w:val="00D81798"/>
    <w:rsid w:val="00D81FF7"/>
    <w:rsid w:val="00D82951"/>
    <w:rsid w:val="00D82B8C"/>
    <w:rsid w:val="00D8329D"/>
    <w:rsid w:val="00D83394"/>
    <w:rsid w:val="00D8356C"/>
    <w:rsid w:val="00D83941"/>
    <w:rsid w:val="00D83D33"/>
    <w:rsid w:val="00D84809"/>
    <w:rsid w:val="00D848C1"/>
    <w:rsid w:val="00D853AE"/>
    <w:rsid w:val="00D856A5"/>
    <w:rsid w:val="00D85C0D"/>
    <w:rsid w:val="00D85E98"/>
    <w:rsid w:val="00D862F2"/>
    <w:rsid w:val="00D86D19"/>
    <w:rsid w:val="00D873B6"/>
    <w:rsid w:val="00D877C5"/>
    <w:rsid w:val="00D878E0"/>
    <w:rsid w:val="00D87966"/>
    <w:rsid w:val="00D87ABF"/>
    <w:rsid w:val="00D905BD"/>
    <w:rsid w:val="00D907B9"/>
    <w:rsid w:val="00D90CFB"/>
    <w:rsid w:val="00D91310"/>
    <w:rsid w:val="00D91EA1"/>
    <w:rsid w:val="00D93E94"/>
    <w:rsid w:val="00D9438F"/>
    <w:rsid w:val="00D945E7"/>
    <w:rsid w:val="00D9497C"/>
    <w:rsid w:val="00D95F38"/>
    <w:rsid w:val="00D96014"/>
    <w:rsid w:val="00D960AE"/>
    <w:rsid w:val="00D9654C"/>
    <w:rsid w:val="00D965D2"/>
    <w:rsid w:val="00D96992"/>
    <w:rsid w:val="00D9779C"/>
    <w:rsid w:val="00D978E7"/>
    <w:rsid w:val="00D97A0F"/>
    <w:rsid w:val="00D97C8B"/>
    <w:rsid w:val="00DA01A3"/>
    <w:rsid w:val="00DA0A2B"/>
    <w:rsid w:val="00DA0BD7"/>
    <w:rsid w:val="00DA1036"/>
    <w:rsid w:val="00DA11B4"/>
    <w:rsid w:val="00DA15EC"/>
    <w:rsid w:val="00DA1A14"/>
    <w:rsid w:val="00DA248E"/>
    <w:rsid w:val="00DA2BBC"/>
    <w:rsid w:val="00DA2EF0"/>
    <w:rsid w:val="00DA30F1"/>
    <w:rsid w:val="00DA3620"/>
    <w:rsid w:val="00DA43BA"/>
    <w:rsid w:val="00DA45C2"/>
    <w:rsid w:val="00DA4917"/>
    <w:rsid w:val="00DA4DBF"/>
    <w:rsid w:val="00DA4FB9"/>
    <w:rsid w:val="00DA500F"/>
    <w:rsid w:val="00DA5326"/>
    <w:rsid w:val="00DA53F4"/>
    <w:rsid w:val="00DA63B3"/>
    <w:rsid w:val="00DA6F6C"/>
    <w:rsid w:val="00DA72B8"/>
    <w:rsid w:val="00DA78AB"/>
    <w:rsid w:val="00DA7F8F"/>
    <w:rsid w:val="00DB0131"/>
    <w:rsid w:val="00DB0910"/>
    <w:rsid w:val="00DB0AC8"/>
    <w:rsid w:val="00DB10E7"/>
    <w:rsid w:val="00DB1D73"/>
    <w:rsid w:val="00DB1E48"/>
    <w:rsid w:val="00DB1EE8"/>
    <w:rsid w:val="00DB2095"/>
    <w:rsid w:val="00DB209C"/>
    <w:rsid w:val="00DB27DB"/>
    <w:rsid w:val="00DB2AF3"/>
    <w:rsid w:val="00DB2BA9"/>
    <w:rsid w:val="00DB2BE3"/>
    <w:rsid w:val="00DB2C59"/>
    <w:rsid w:val="00DB2D4E"/>
    <w:rsid w:val="00DB3269"/>
    <w:rsid w:val="00DB33A9"/>
    <w:rsid w:val="00DB34CA"/>
    <w:rsid w:val="00DB3629"/>
    <w:rsid w:val="00DB3C76"/>
    <w:rsid w:val="00DB432F"/>
    <w:rsid w:val="00DB43E5"/>
    <w:rsid w:val="00DB4620"/>
    <w:rsid w:val="00DB506C"/>
    <w:rsid w:val="00DB5A6F"/>
    <w:rsid w:val="00DB5CA0"/>
    <w:rsid w:val="00DB6264"/>
    <w:rsid w:val="00DB64DC"/>
    <w:rsid w:val="00DB6570"/>
    <w:rsid w:val="00DB69A1"/>
    <w:rsid w:val="00DB70D0"/>
    <w:rsid w:val="00DB76F4"/>
    <w:rsid w:val="00DB7BB9"/>
    <w:rsid w:val="00DB7C60"/>
    <w:rsid w:val="00DB7CD0"/>
    <w:rsid w:val="00DC0059"/>
    <w:rsid w:val="00DC0C20"/>
    <w:rsid w:val="00DC0EEB"/>
    <w:rsid w:val="00DC1A9A"/>
    <w:rsid w:val="00DC25C9"/>
    <w:rsid w:val="00DC2C4E"/>
    <w:rsid w:val="00DC3081"/>
    <w:rsid w:val="00DC39AE"/>
    <w:rsid w:val="00DC3BFC"/>
    <w:rsid w:val="00DC43A1"/>
    <w:rsid w:val="00DC4C0F"/>
    <w:rsid w:val="00DC5042"/>
    <w:rsid w:val="00DC53A6"/>
    <w:rsid w:val="00DC546B"/>
    <w:rsid w:val="00DC5524"/>
    <w:rsid w:val="00DC6057"/>
    <w:rsid w:val="00DC605A"/>
    <w:rsid w:val="00DC6973"/>
    <w:rsid w:val="00DC6AF2"/>
    <w:rsid w:val="00DC7150"/>
    <w:rsid w:val="00DC7AB9"/>
    <w:rsid w:val="00DD000F"/>
    <w:rsid w:val="00DD013E"/>
    <w:rsid w:val="00DD0D8E"/>
    <w:rsid w:val="00DD0DE6"/>
    <w:rsid w:val="00DD130F"/>
    <w:rsid w:val="00DD145D"/>
    <w:rsid w:val="00DD14D9"/>
    <w:rsid w:val="00DD15B4"/>
    <w:rsid w:val="00DD1917"/>
    <w:rsid w:val="00DD1FF9"/>
    <w:rsid w:val="00DD2213"/>
    <w:rsid w:val="00DD23B3"/>
    <w:rsid w:val="00DD29E4"/>
    <w:rsid w:val="00DD3409"/>
    <w:rsid w:val="00DD3625"/>
    <w:rsid w:val="00DD384A"/>
    <w:rsid w:val="00DD3F13"/>
    <w:rsid w:val="00DD4155"/>
    <w:rsid w:val="00DD435D"/>
    <w:rsid w:val="00DD43B9"/>
    <w:rsid w:val="00DD47BD"/>
    <w:rsid w:val="00DD4F5C"/>
    <w:rsid w:val="00DD5257"/>
    <w:rsid w:val="00DD5385"/>
    <w:rsid w:val="00DD5693"/>
    <w:rsid w:val="00DD59A5"/>
    <w:rsid w:val="00DD5DD4"/>
    <w:rsid w:val="00DD6243"/>
    <w:rsid w:val="00DD652D"/>
    <w:rsid w:val="00DD6A0E"/>
    <w:rsid w:val="00DD6B35"/>
    <w:rsid w:val="00DD71FB"/>
    <w:rsid w:val="00DD7A8E"/>
    <w:rsid w:val="00DE01B6"/>
    <w:rsid w:val="00DE11EF"/>
    <w:rsid w:val="00DE1E51"/>
    <w:rsid w:val="00DE1EE9"/>
    <w:rsid w:val="00DE20D1"/>
    <w:rsid w:val="00DE210B"/>
    <w:rsid w:val="00DE2379"/>
    <w:rsid w:val="00DE369F"/>
    <w:rsid w:val="00DE3CC5"/>
    <w:rsid w:val="00DE4F74"/>
    <w:rsid w:val="00DE5045"/>
    <w:rsid w:val="00DE5144"/>
    <w:rsid w:val="00DE5988"/>
    <w:rsid w:val="00DE5CC3"/>
    <w:rsid w:val="00DE6D65"/>
    <w:rsid w:val="00DE77AA"/>
    <w:rsid w:val="00DE7C39"/>
    <w:rsid w:val="00DE7E71"/>
    <w:rsid w:val="00DF09A0"/>
    <w:rsid w:val="00DF0C5C"/>
    <w:rsid w:val="00DF10CD"/>
    <w:rsid w:val="00DF1619"/>
    <w:rsid w:val="00DF228B"/>
    <w:rsid w:val="00DF251A"/>
    <w:rsid w:val="00DF29CA"/>
    <w:rsid w:val="00DF3071"/>
    <w:rsid w:val="00DF338E"/>
    <w:rsid w:val="00DF35AE"/>
    <w:rsid w:val="00DF39FA"/>
    <w:rsid w:val="00DF3F46"/>
    <w:rsid w:val="00DF485D"/>
    <w:rsid w:val="00DF4C72"/>
    <w:rsid w:val="00DF4EEC"/>
    <w:rsid w:val="00DF5157"/>
    <w:rsid w:val="00DF52B2"/>
    <w:rsid w:val="00DF550F"/>
    <w:rsid w:val="00DF5BA4"/>
    <w:rsid w:val="00DF5DD2"/>
    <w:rsid w:val="00DF6347"/>
    <w:rsid w:val="00DF6655"/>
    <w:rsid w:val="00DF6B31"/>
    <w:rsid w:val="00DF6D5C"/>
    <w:rsid w:val="00DF7050"/>
    <w:rsid w:val="00DF7100"/>
    <w:rsid w:val="00DF7324"/>
    <w:rsid w:val="00DF78ED"/>
    <w:rsid w:val="00DF7A00"/>
    <w:rsid w:val="00DF7D03"/>
    <w:rsid w:val="00E0033C"/>
    <w:rsid w:val="00E004C3"/>
    <w:rsid w:val="00E006E1"/>
    <w:rsid w:val="00E00C80"/>
    <w:rsid w:val="00E00FB6"/>
    <w:rsid w:val="00E01C54"/>
    <w:rsid w:val="00E01DD7"/>
    <w:rsid w:val="00E03C2F"/>
    <w:rsid w:val="00E03F57"/>
    <w:rsid w:val="00E0445B"/>
    <w:rsid w:val="00E044B2"/>
    <w:rsid w:val="00E0456C"/>
    <w:rsid w:val="00E0548B"/>
    <w:rsid w:val="00E05676"/>
    <w:rsid w:val="00E05CBB"/>
    <w:rsid w:val="00E06279"/>
    <w:rsid w:val="00E06614"/>
    <w:rsid w:val="00E06804"/>
    <w:rsid w:val="00E0728F"/>
    <w:rsid w:val="00E07A99"/>
    <w:rsid w:val="00E07AF3"/>
    <w:rsid w:val="00E07EF1"/>
    <w:rsid w:val="00E1093D"/>
    <w:rsid w:val="00E10C92"/>
    <w:rsid w:val="00E10CE4"/>
    <w:rsid w:val="00E110EB"/>
    <w:rsid w:val="00E1124C"/>
    <w:rsid w:val="00E11683"/>
    <w:rsid w:val="00E11DD1"/>
    <w:rsid w:val="00E11F2D"/>
    <w:rsid w:val="00E12259"/>
    <w:rsid w:val="00E128A4"/>
    <w:rsid w:val="00E12AC0"/>
    <w:rsid w:val="00E12B75"/>
    <w:rsid w:val="00E12CA7"/>
    <w:rsid w:val="00E12D5A"/>
    <w:rsid w:val="00E136FA"/>
    <w:rsid w:val="00E13AFF"/>
    <w:rsid w:val="00E13B02"/>
    <w:rsid w:val="00E13FE2"/>
    <w:rsid w:val="00E1462A"/>
    <w:rsid w:val="00E1485E"/>
    <w:rsid w:val="00E14DC6"/>
    <w:rsid w:val="00E14F6B"/>
    <w:rsid w:val="00E153EF"/>
    <w:rsid w:val="00E15DEC"/>
    <w:rsid w:val="00E15F4D"/>
    <w:rsid w:val="00E1612E"/>
    <w:rsid w:val="00E167AA"/>
    <w:rsid w:val="00E16F60"/>
    <w:rsid w:val="00E170FA"/>
    <w:rsid w:val="00E206A4"/>
    <w:rsid w:val="00E20C68"/>
    <w:rsid w:val="00E20FBA"/>
    <w:rsid w:val="00E210A5"/>
    <w:rsid w:val="00E22209"/>
    <w:rsid w:val="00E22850"/>
    <w:rsid w:val="00E2287D"/>
    <w:rsid w:val="00E231BC"/>
    <w:rsid w:val="00E2399C"/>
    <w:rsid w:val="00E23AC1"/>
    <w:rsid w:val="00E23B98"/>
    <w:rsid w:val="00E24029"/>
    <w:rsid w:val="00E2446D"/>
    <w:rsid w:val="00E2486B"/>
    <w:rsid w:val="00E25D7D"/>
    <w:rsid w:val="00E26FFD"/>
    <w:rsid w:val="00E27C5E"/>
    <w:rsid w:val="00E30805"/>
    <w:rsid w:val="00E308F0"/>
    <w:rsid w:val="00E313BE"/>
    <w:rsid w:val="00E31428"/>
    <w:rsid w:val="00E31516"/>
    <w:rsid w:val="00E315C6"/>
    <w:rsid w:val="00E31937"/>
    <w:rsid w:val="00E31D2B"/>
    <w:rsid w:val="00E31F54"/>
    <w:rsid w:val="00E32152"/>
    <w:rsid w:val="00E32888"/>
    <w:rsid w:val="00E32AA0"/>
    <w:rsid w:val="00E32AE9"/>
    <w:rsid w:val="00E3307A"/>
    <w:rsid w:val="00E331EF"/>
    <w:rsid w:val="00E338C9"/>
    <w:rsid w:val="00E344FC"/>
    <w:rsid w:val="00E34A7E"/>
    <w:rsid w:val="00E3528A"/>
    <w:rsid w:val="00E3540F"/>
    <w:rsid w:val="00E35A22"/>
    <w:rsid w:val="00E36CF4"/>
    <w:rsid w:val="00E36DFC"/>
    <w:rsid w:val="00E37040"/>
    <w:rsid w:val="00E37365"/>
    <w:rsid w:val="00E37D38"/>
    <w:rsid w:val="00E40131"/>
    <w:rsid w:val="00E401D6"/>
    <w:rsid w:val="00E40240"/>
    <w:rsid w:val="00E419EB"/>
    <w:rsid w:val="00E41AE9"/>
    <w:rsid w:val="00E41D2C"/>
    <w:rsid w:val="00E42369"/>
    <w:rsid w:val="00E425C8"/>
    <w:rsid w:val="00E435E6"/>
    <w:rsid w:val="00E43E07"/>
    <w:rsid w:val="00E44402"/>
    <w:rsid w:val="00E458D5"/>
    <w:rsid w:val="00E45CDA"/>
    <w:rsid w:val="00E46A98"/>
    <w:rsid w:val="00E47264"/>
    <w:rsid w:val="00E4729E"/>
    <w:rsid w:val="00E477B8"/>
    <w:rsid w:val="00E479AB"/>
    <w:rsid w:val="00E47CA6"/>
    <w:rsid w:val="00E507B3"/>
    <w:rsid w:val="00E5092B"/>
    <w:rsid w:val="00E50E41"/>
    <w:rsid w:val="00E50F7D"/>
    <w:rsid w:val="00E511C9"/>
    <w:rsid w:val="00E518AC"/>
    <w:rsid w:val="00E51B18"/>
    <w:rsid w:val="00E51C23"/>
    <w:rsid w:val="00E51CDA"/>
    <w:rsid w:val="00E51EE0"/>
    <w:rsid w:val="00E52081"/>
    <w:rsid w:val="00E52566"/>
    <w:rsid w:val="00E529BB"/>
    <w:rsid w:val="00E52DBD"/>
    <w:rsid w:val="00E530F0"/>
    <w:rsid w:val="00E53169"/>
    <w:rsid w:val="00E53C21"/>
    <w:rsid w:val="00E54DC9"/>
    <w:rsid w:val="00E55AD6"/>
    <w:rsid w:val="00E55DE7"/>
    <w:rsid w:val="00E5673B"/>
    <w:rsid w:val="00E568C6"/>
    <w:rsid w:val="00E56E25"/>
    <w:rsid w:val="00E573EF"/>
    <w:rsid w:val="00E6030D"/>
    <w:rsid w:val="00E60515"/>
    <w:rsid w:val="00E60E24"/>
    <w:rsid w:val="00E61585"/>
    <w:rsid w:val="00E618F6"/>
    <w:rsid w:val="00E61F24"/>
    <w:rsid w:val="00E62617"/>
    <w:rsid w:val="00E62985"/>
    <w:rsid w:val="00E62EFA"/>
    <w:rsid w:val="00E62F06"/>
    <w:rsid w:val="00E6315B"/>
    <w:rsid w:val="00E633E7"/>
    <w:rsid w:val="00E644A9"/>
    <w:rsid w:val="00E64D65"/>
    <w:rsid w:val="00E65265"/>
    <w:rsid w:val="00E6544D"/>
    <w:rsid w:val="00E661BC"/>
    <w:rsid w:val="00E671ED"/>
    <w:rsid w:val="00E672AD"/>
    <w:rsid w:val="00E6766C"/>
    <w:rsid w:val="00E67E3A"/>
    <w:rsid w:val="00E701E5"/>
    <w:rsid w:val="00E7038D"/>
    <w:rsid w:val="00E70463"/>
    <w:rsid w:val="00E70735"/>
    <w:rsid w:val="00E70C9E"/>
    <w:rsid w:val="00E70D3E"/>
    <w:rsid w:val="00E70FBD"/>
    <w:rsid w:val="00E71AEC"/>
    <w:rsid w:val="00E722D0"/>
    <w:rsid w:val="00E72D56"/>
    <w:rsid w:val="00E72F20"/>
    <w:rsid w:val="00E72FBF"/>
    <w:rsid w:val="00E730A4"/>
    <w:rsid w:val="00E7316E"/>
    <w:rsid w:val="00E731C0"/>
    <w:rsid w:val="00E73997"/>
    <w:rsid w:val="00E73DF2"/>
    <w:rsid w:val="00E747D3"/>
    <w:rsid w:val="00E74DCE"/>
    <w:rsid w:val="00E74F14"/>
    <w:rsid w:val="00E75D83"/>
    <w:rsid w:val="00E77170"/>
    <w:rsid w:val="00E77200"/>
    <w:rsid w:val="00E7721C"/>
    <w:rsid w:val="00E7769E"/>
    <w:rsid w:val="00E77768"/>
    <w:rsid w:val="00E80079"/>
    <w:rsid w:val="00E80CC9"/>
    <w:rsid w:val="00E80DCC"/>
    <w:rsid w:val="00E8241A"/>
    <w:rsid w:val="00E8245D"/>
    <w:rsid w:val="00E8246B"/>
    <w:rsid w:val="00E825DC"/>
    <w:rsid w:val="00E82AD2"/>
    <w:rsid w:val="00E83EB6"/>
    <w:rsid w:val="00E8442C"/>
    <w:rsid w:val="00E8449C"/>
    <w:rsid w:val="00E845E9"/>
    <w:rsid w:val="00E84B67"/>
    <w:rsid w:val="00E84CB5"/>
    <w:rsid w:val="00E84EAC"/>
    <w:rsid w:val="00E84FFE"/>
    <w:rsid w:val="00E85239"/>
    <w:rsid w:val="00E85793"/>
    <w:rsid w:val="00E85A48"/>
    <w:rsid w:val="00E85CE8"/>
    <w:rsid w:val="00E85CFC"/>
    <w:rsid w:val="00E86449"/>
    <w:rsid w:val="00E867F2"/>
    <w:rsid w:val="00E872C9"/>
    <w:rsid w:val="00E8738F"/>
    <w:rsid w:val="00E8739C"/>
    <w:rsid w:val="00E87851"/>
    <w:rsid w:val="00E902B1"/>
    <w:rsid w:val="00E904C3"/>
    <w:rsid w:val="00E9072D"/>
    <w:rsid w:val="00E90D2C"/>
    <w:rsid w:val="00E90E38"/>
    <w:rsid w:val="00E91545"/>
    <w:rsid w:val="00E91743"/>
    <w:rsid w:val="00E91B16"/>
    <w:rsid w:val="00E9248B"/>
    <w:rsid w:val="00E92B07"/>
    <w:rsid w:val="00E93960"/>
    <w:rsid w:val="00E93C94"/>
    <w:rsid w:val="00E9449B"/>
    <w:rsid w:val="00E9498C"/>
    <w:rsid w:val="00E95261"/>
    <w:rsid w:val="00E9561D"/>
    <w:rsid w:val="00E959A3"/>
    <w:rsid w:val="00E95C63"/>
    <w:rsid w:val="00E95E51"/>
    <w:rsid w:val="00E95EC9"/>
    <w:rsid w:val="00E964CA"/>
    <w:rsid w:val="00E96911"/>
    <w:rsid w:val="00E96C05"/>
    <w:rsid w:val="00E96DEC"/>
    <w:rsid w:val="00E96E06"/>
    <w:rsid w:val="00E9703E"/>
    <w:rsid w:val="00E9741B"/>
    <w:rsid w:val="00E978C1"/>
    <w:rsid w:val="00E97B6A"/>
    <w:rsid w:val="00E97B76"/>
    <w:rsid w:val="00EA0432"/>
    <w:rsid w:val="00EA0ECA"/>
    <w:rsid w:val="00EA1226"/>
    <w:rsid w:val="00EA1CBD"/>
    <w:rsid w:val="00EA1DB4"/>
    <w:rsid w:val="00EA1F65"/>
    <w:rsid w:val="00EA2385"/>
    <w:rsid w:val="00EA2820"/>
    <w:rsid w:val="00EA3641"/>
    <w:rsid w:val="00EA398A"/>
    <w:rsid w:val="00EA3997"/>
    <w:rsid w:val="00EA3E69"/>
    <w:rsid w:val="00EA414B"/>
    <w:rsid w:val="00EA431B"/>
    <w:rsid w:val="00EA4FD8"/>
    <w:rsid w:val="00EA6E6C"/>
    <w:rsid w:val="00EA70B5"/>
    <w:rsid w:val="00EA7AB2"/>
    <w:rsid w:val="00EA7F16"/>
    <w:rsid w:val="00EA7F52"/>
    <w:rsid w:val="00EB00CD"/>
    <w:rsid w:val="00EB1C27"/>
    <w:rsid w:val="00EB212C"/>
    <w:rsid w:val="00EB2932"/>
    <w:rsid w:val="00EB296A"/>
    <w:rsid w:val="00EB30D1"/>
    <w:rsid w:val="00EB318E"/>
    <w:rsid w:val="00EB331D"/>
    <w:rsid w:val="00EB345B"/>
    <w:rsid w:val="00EB3A17"/>
    <w:rsid w:val="00EB3F46"/>
    <w:rsid w:val="00EB3F93"/>
    <w:rsid w:val="00EB421A"/>
    <w:rsid w:val="00EB459E"/>
    <w:rsid w:val="00EB4BA1"/>
    <w:rsid w:val="00EB4D11"/>
    <w:rsid w:val="00EB504D"/>
    <w:rsid w:val="00EB5A6A"/>
    <w:rsid w:val="00EB5B08"/>
    <w:rsid w:val="00EB5DBA"/>
    <w:rsid w:val="00EB5F5F"/>
    <w:rsid w:val="00EB5F82"/>
    <w:rsid w:val="00EB61B6"/>
    <w:rsid w:val="00EB7063"/>
    <w:rsid w:val="00EB716A"/>
    <w:rsid w:val="00EC039E"/>
    <w:rsid w:val="00EC0615"/>
    <w:rsid w:val="00EC0639"/>
    <w:rsid w:val="00EC08D9"/>
    <w:rsid w:val="00EC0BB2"/>
    <w:rsid w:val="00EC0BB5"/>
    <w:rsid w:val="00EC0EA1"/>
    <w:rsid w:val="00EC0F77"/>
    <w:rsid w:val="00EC1742"/>
    <w:rsid w:val="00EC1810"/>
    <w:rsid w:val="00EC1D54"/>
    <w:rsid w:val="00EC1D5B"/>
    <w:rsid w:val="00EC1F99"/>
    <w:rsid w:val="00EC218F"/>
    <w:rsid w:val="00EC28FC"/>
    <w:rsid w:val="00EC29C5"/>
    <w:rsid w:val="00EC332C"/>
    <w:rsid w:val="00EC33E0"/>
    <w:rsid w:val="00EC342C"/>
    <w:rsid w:val="00EC3C3E"/>
    <w:rsid w:val="00EC41CA"/>
    <w:rsid w:val="00EC4238"/>
    <w:rsid w:val="00EC4E3F"/>
    <w:rsid w:val="00EC56D4"/>
    <w:rsid w:val="00EC5919"/>
    <w:rsid w:val="00EC60B9"/>
    <w:rsid w:val="00EC62BF"/>
    <w:rsid w:val="00EC632E"/>
    <w:rsid w:val="00EC6357"/>
    <w:rsid w:val="00EC63C6"/>
    <w:rsid w:val="00EC6862"/>
    <w:rsid w:val="00EC6F52"/>
    <w:rsid w:val="00EC7970"/>
    <w:rsid w:val="00EC7A21"/>
    <w:rsid w:val="00ED0256"/>
    <w:rsid w:val="00ED02C3"/>
    <w:rsid w:val="00ED05E1"/>
    <w:rsid w:val="00ED0CAF"/>
    <w:rsid w:val="00ED0D22"/>
    <w:rsid w:val="00ED1609"/>
    <w:rsid w:val="00ED1770"/>
    <w:rsid w:val="00ED211F"/>
    <w:rsid w:val="00ED2CA0"/>
    <w:rsid w:val="00ED2DEE"/>
    <w:rsid w:val="00ED3B22"/>
    <w:rsid w:val="00ED4F62"/>
    <w:rsid w:val="00ED5043"/>
    <w:rsid w:val="00ED531A"/>
    <w:rsid w:val="00ED5999"/>
    <w:rsid w:val="00ED5EE9"/>
    <w:rsid w:val="00ED5FDD"/>
    <w:rsid w:val="00ED61A7"/>
    <w:rsid w:val="00ED67AE"/>
    <w:rsid w:val="00ED7606"/>
    <w:rsid w:val="00EE035A"/>
    <w:rsid w:val="00EE1159"/>
    <w:rsid w:val="00EE1429"/>
    <w:rsid w:val="00EE147A"/>
    <w:rsid w:val="00EE15BF"/>
    <w:rsid w:val="00EE2553"/>
    <w:rsid w:val="00EE2EB6"/>
    <w:rsid w:val="00EE404B"/>
    <w:rsid w:val="00EE46CF"/>
    <w:rsid w:val="00EE4942"/>
    <w:rsid w:val="00EE4BBA"/>
    <w:rsid w:val="00EE4DDB"/>
    <w:rsid w:val="00EE5214"/>
    <w:rsid w:val="00EE537A"/>
    <w:rsid w:val="00EE5D22"/>
    <w:rsid w:val="00EE6031"/>
    <w:rsid w:val="00EE63C6"/>
    <w:rsid w:val="00EE66EB"/>
    <w:rsid w:val="00EE6F3E"/>
    <w:rsid w:val="00EE711E"/>
    <w:rsid w:val="00EE799F"/>
    <w:rsid w:val="00EF023A"/>
    <w:rsid w:val="00EF08E1"/>
    <w:rsid w:val="00EF0D9F"/>
    <w:rsid w:val="00EF196D"/>
    <w:rsid w:val="00EF1D65"/>
    <w:rsid w:val="00EF20E7"/>
    <w:rsid w:val="00EF2C7D"/>
    <w:rsid w:val="00EF2DBB"/>
    <w:rsid w:val="00EF2F0E"/>
    <w:rsid w:val="00EF392E"/>
    <w:rsid w:val="00EF3D1A"/>
    <w:rsid w:val="00EF3EBB"/>
    <w:rsid w:val="00EF40D6"/>
    <w:rsid w:val="00EF451C"/>
    <w:rsid w:val="00EF4579"/>
    <w:rsid w:val="00EF5082"/>
    <w:rsid w:val="00EF5515"/>
    <w:rsid w:val="00EF5C23"/>
    <w:rsid w:val="00EF6766"/>
    <w:rsid w:val="00EF704A"/>
    <w:rsid w:val="00EF708B"/>
    <w:rsid w:val="00EF72E2"/>
    <w:rsid w:val="00EF767D"/>
    <w:rsid w:val="00EF7EBF"/>
    <w:rsid w:val="00EF7ED7"/>
    <w:rsid w:val="00F003BE"/>
    <w:rsid w:val="00F00C69"/>
    <w:rsid w:val="00F0128C"/>
    <w:rsid w:val="00F01979"/>
    <w:rsid w:val="00F02177"/>
    <w:rsid w:val="00F02485"/>
    <w:rsid w:val="00F029C7"/>
    <w:rsid w:val="00F02D22"/>
    <w:rsid w:val="00F02DE3"/>
    <w:rsid w:val="00F032EE"/>
    <w:rsid w:val="00F033F4"/>
    <w:rsid w:val="00F03A38"/>
    <w:rsid w:val="00F03E3C"/>
    <w:rsid w:val="00F04621"/>
    <w:rsid w:val="00F046B2"/>
    <w:rsid w:val="00F0487F"/>
    <w:rsid w:val="00F04954"/>
    <w:rsid w:val="00F04C78"/>
    <w:rsid w:val="00F05071"/>
    <w:rsid w:val="00F05494"/>
    <w:rsid w:val="00F058B8"/>
    <w:rsid w:val="00F05AD5"/>
    <w:rsid w:val="00F06646"/>
    <w:rsid w:val="00F06DF0"/>
    <w:rsid w:val="00F06E26"/>
    <w:rsid w:val="00F07D25"/>
    <w:rsid w:val="00F10661"/>
    <w:rsid w:val="00F108E0"/>
    <w:rsid w:val="00F10D83"/>
    <w:rsid w:val="00F11840"/>
    <w:rsid w:val="00F11FA3"/>
    <w:rsid w:val="00F1362C"/>
    <w:rsid w:val="00F136C2"/>
    <w:rsid w:val="00F13A8F"/>
    <w:rsid w:val="00F13EFF"/>
    <w:rsid w:val="00F13F85"/>
    <w:rsid w:val="00F14384"/>
    <w:rsid w:val="00F144CF"/>
    <w:rsid w:val="00F14745"/>
    <w:rsid w:val="00F14D1F"/>
    <w:rsid w:val="00F15939"/>
    <w:rsid w:val="00F15DCC"/>
    <w:rsid w:val="00F15FE8"/>
    <w:rsid w:val="00F1673E"/>
    <w:rsid w:val="00F1695F"/>
    <w:rsid w:val="00F16CDA"/>
    <w:rsid w:val="00F20079"/>
    <w:rsid w:val="00F20BD1"/>
    <w:rsid w:val="00F20C86"/>
    <w:rsid w:val="00F20E4A"/>
    <w:rsid w:val="00F2136E"/>
    <w:rsid w:val="00F21834"/>
    <w:rsid w:val="00F22788"/>
    <w:rsid w:val="00F22AEB"/>
    <w:rsid w:val="00F22CFB"/>
    <w:rsid w:val="00F22EB6"/>
    <w:rsid w:val="00F23057"/>
    <w:rsid w:val="00F23259"/>
    <w:rsid w:val="00F2353B"/>
    <w:rsid w:val="00F24076"/>
    <w:rsid w:val="00F240DA"/>
    <w:rsid w:val="00F24ED0"/>
    <w:rsid w:val="00F25172"/>
    <w:rsid w:val="00F25347"/>
    <w:rsid w:val="00F262C9"/>
    <w:rsid w:val="00F27678"/>
    <w:rsid w:val="00F2780F"/>
    <w:rsid w:val="00F27DFC"/>
    <w:rsid w:val="00F3037F"/>
    <w:rsid w:val="00F309CA"/>
    <w:rsid w:val="00F30ECB"/>
    <w:rsid w:val="00F30FFC"/>
    <w:rsid w:val="00F310A1"/>
    <w:rsid w:val="00F31A08"/>
    <w:rsid w:val="00F31ED6"/>
    <w:rsid w:val="00F32E62"/>
    <w:rsid w:val="00F33643"/>
    <w:rsid w:val="00F33752"/>
    <w:rsid w:val="00F338F6"/>
    <w:rsid w:val="00F33CEF"/>
    <w:rsid w:val="00F3405A"/>
    <w:rsid w:val="00F34947"/>
    <w:rsid w:val="00F34C72"/>
    <w:rsid w:val="00F34FB2"/>
    <w:rsid w:val="00F35411"/>
    <w:rsid w:val="00F357C7"/>
    <w:rsid w:val="00F358C7"/>
    <w:rsid w:val="00F35C03"/>
    <w:rsid w:val="00F368BE"/>
    <w:rsid w:val="00F36EA2"/>
    <w:rsid w:val="00F37EC1"/>
    <w:rsid w:val="00F4000E"/>
    <w:rsid w:val="00F405AF"/>
    <w:rsid w:val="00F40A65"/>
    <w:rsid w:val="00F41026"/>
    <w:rsid w:val="00F4110F"/>
    <w:rsid w:val="00F411B2"/>
    <w:rsid w:val="00F411BF"/>
    <w:rsid w:val="00F411E9"/>
    <w:rsid w:val="00F4126D"/>
    <w:rsid w:val="00F41857"/>
    <w:rsid w:val="00F418D1"/>
    <w:rsid w:val="00F41DAC"/>
    <w:rsid w:val="00F41E97"/>
    <w:rsid w:val="00F421BD"/>
    <w:rsid w:val="00F422C7"/>
    <w:rsid w:val="00F42A72"/>
    <w:rsid w:val="00F42C28"/>
    <w:rsid w:val="00F42F54"/>
    <w:rsid w:val="00F437A4"/>
    <w:rsid w:val="00F4384C"/>
    <w:rsid w:val="00F43A75"/>
    <w:rsid w:val="00F43AE7"/>
    <w:rsid w:val="00F43F9A"/>
    <w:rsid w:val="00F45304"/>
    <w:rsid w:val="00F4538A"/>
    <w:rsid w:val="00F45667"/>
    <w:rsid w:val="00F45C17"/>
    <w:rsid w:val="00F45E55"/>
    <w:rsid w:val="00F46910"/>
    <w:rsid w:val="00F46EB3"/>
    <w:rsid w:val="00F4774F"/>
    <w:rsid w:val="00F47941"/>
    <w:rsid w:val="00F500CF"/>
    <w:rsid w:val="00F50127"/>
    <w:rsid w:val="00F503D8"/>
    <w:rsid w:val="00F5093A"/>
    <w:rsid w:val="00F509D1"/>
    <w:rsid w:val="00F512DF"/>
    <w:rsid w:val="00F51689"/>
    <w:rsid w:val="00F51F8A"/>
    <w:rsid w:val="00F52232"/>
    <w:rsid w:val="00F52381"/>
    <w:rsid w:val="00F523D3"/>
    <w:rsid w:val="00F526D5"/>
    <w:rsid w:val="00F52A1F"/>
    <w:rsid w:val="00F52EF6"/>
    <w:rsid w:val="00F53203"/>
    <w:rsid w:val="00F53FDA"/>
    <w:rsid w:val="00F54110"/>
    <w:rsid w:val="00F5474D"/>
    <w:rsid w:val="00F54C77"/>
    <w:rsid w:val="00F54DDE"/>
    <w:rsid w:val="00F5505C"/>
    <w:rsid w:val="00F55349"/>
    <w:rsid w:val="00F5563B"/>
    <w:rsid w:val="00F558A9"/>
    <w:rsid w:val="00F559F1"/>
    <w:rsid w:val="00F56A44"/>
    <w:rsid w:val="00F56ACA"/>
    <w:rsid w:val="00F56BB7"/>
    <w:rsid w:val="00F56F47"/>
    <w:rsid w:val="00F5765C"/>
    <w:rsid w:val="00F576FF"/>
    <w:rsid w:val="00F6048E"/>
    <w:rsid w:val="00F6067F"/>
    <w:rsid w:val="00F60858"/>
    <w:rsid w:val="00F61050"/>
    <w:rsid w:val="00F619C8"/>
    <w:rsid w:val="00F61AB4"/>
    <w:rsid w:val="00F61B2D"/>
    <w:rsid w:val="00F61F61"/>
    <w:rsid w:val="00F62683"/>
    <w:rsid w:val="00F62769"/>
    <w:rsid w:val="00F62AF4"/>
    <w:rsid w:val="00F6393F"/>
    <w:rsid w:val="00F63ECD"/>
    <w:rsid w:val="00F63F6B"/>
    <w:rsid w:val="00F6403B"/>
    <w:rsid w:val="00F6422C"/>
    <w:rsid w:val="00F6447B"/>
    <w:rsid w:val="00F6466E"/>
    <w:rsid w:val="00F64E67"/>
    <w:rsid w:val="00F652EE"/>
    <w:rsid w:val="00F65364"/>
    <w:rsid w:val="00F653F7"/>
    <w:rsid w:val="00F654D2"/>
    <w:rsid w:val="00F65529"/>
    <w:rsid w:val="00F65560"/>
    <w:rsid w:val="00F65947"/>
    <w:rsid w:val="00F65B04"/>
    <w:rsid w:val="00F66007"/>
    <w:rsid w:val="00F664A9"/>
    <w:rsid w:val="00F66941"/>
    <w:rsid w:val="00F66A15"/>
    <w:rsid w:val="00F66C84"/>
    <w:rsid w:val="00F66E68"/>
    <w:rsid w:val="00F66EB1"/>
    <w:rsid w:val="00F66F63"/>
    <w:rsid w:val="00F6784D"/>
    <w:rsid w:val="00F67C0D"/>
    <w:rsid w:val="00F70051"/>
    <w:rsid w:val="00F7027A"/>
    <w:rsid w:val="00F7042D"/>
    <w:rsid w:val="00F70911"/>
    <w:rsid w:val="00F714E1"/>
    <w:rsid w:val="00F71B54"/>
    <w:rsid w:val="00F72253"/>
    <w:rsid w:val="00F7296D"/>
    <w:rsid w:val="00F72E8D"/>
    <w:rsid w:val="00F73348"/>
    <w:rsid w:val="00F73E1B"/>
    <w:rsid w:val="00F73F17"/>
    <w:rsid w:val="00F743FB"/>
    <w:rsid w:val="00F74533"/>
    <w:rsid w:val="00F747F8"/>
    <w:rsid w:val="00F74835"/>
    <w:rsid w:val="00F74B07"/>
    <w:rsid w:val="00F753DD"/>
    <w:rsid w:val="00F7578A"/>
    <w:rsid w:val="00F75C5E"/>
    <w:rsid w:val="00F76143"/>
    <w:rsid w:val="00F76326"/>
    <w:rsid w:val="00F765AD"/>
    <w:rsid w:val="00F76693"/>
    <w:rsid w:val="00F76737"/>
    <w:rsid w:val="00F770C6"/>
    <w:rsid w:val="00F77326"/>
    <w:rsid w:val="00F77EE9"/>
    <w:rsid w:val="00F80294"/>
    <w:rsid w:val="00F80583"/>
    <w:rsid w:val="00F80D0F"/>
    <w:rsid w:val="00F8160B"/>
    <w:rsid w:val="00F8188A"/>
    <w:rsid w:val="00F81E5F"/>
    <w:rsid w:val="00F81EA1"/>
    <w:rsid w:val="00F8217D"/>
    <w:rsid w:val="00F821E4"/>
    <w:rsid w:val="00F82204"/>
    <w:rsid w:val="00F824B5"/>
    <w:rsid w:val="00F82954"/>
    <w:rsid w:val="00F82CA7"/>
    <w:rsid w:val="00F83A2F"/>
    <w:rsid w:val="00F83DA5"/>
    <w:rsid w:val="00F8448D"/>
    <w:rsid w:val="00F84E0D"/>
    <w:rsid w:val="00F84FE3"/>
    <w:rsid w:val="00F8527C"/>
    <w:rsid w:val="00F8527F"/>
    <w:rsid w:val="00F8545C"/>
    <w:rsid w:val="00F85755"/>
    <w:rsid w:val="00F85787"/>
    <w:rsid w:val="00F85934"/>
    <w:rsid w:val="00F8597F"/>
    <w:rsid w:val="00F8615A"/>
    <w:rsid w:val="00F861D9"/>
    <w:rsid w:val="00F86363"/>
    <w:rsid w:val="00F8665C"/>
    <w:rsid w:val="00F871CF"/>
    <w:rsid w:val="00F87820"/>
    <w:rsid w:val="00F906F3"/>
    <w:rsid w:val="00F90BBA"/>
    <w:rsid w:val="00F9119A"/>
    <w:rsid w:val="00F91526"/>
    <w:rsid w:val="00F91C28"/>
    <w:rsid w:val="00F91C77"/>
    <w:rsid w:val="00F91E8A"/>
    <w:rsid w:val="00F91ED2"/>
    <w:rsid w:val="00F92428"/>
    <w:rsid w:val="00F934D0"/>
    <w:rsid w:val="00F93517"/>
    <w:rsid w:val="00F939B4"/>
    <w:rsid w:val="00F93EB7"/>
    <w:rsid w:val="00F942B0"/>
    <w:rsid w:val="00F945DE"/>
    <w:rsid w:val="00F946D6"/>
    <w:rsid w:val="00F949B6"/>
    <w:rsid w:val="00F9531B"/>
    <w:rsid w:val="00F9641D"/>
    <w:rsid w:val="00F96477"/>
    <w:rsid w:val="00F96E4F"/>
    <w:rsid w:val="00F96F73"/>
    <w:rsid w:val="00F97421"/>
    <w:rsid w:val="00F97969"/>
    <w:rsid w:val="00FA0283"/>
    <w:rsid w:val="00FA1104"/>
    <w:rsid w:val="00FA1156"/>
    <w:rsid w:val="00FA11F7"/>
    <w:rsid w:val="00FA1920"/>
    <w:rsid w:val="00FA1DCB"/>
    <w:rsid w:val="00FA1F68"/>
    <w:rsid w:val="00FA213D"/>
    <w:rsid w:val="00FA2389"/>
    <w:rsid w:val="00FA2B80"/>
    <w:rsid w:val="00FA2FF1"/>
    <w:rsid w:val="00FA36B8"/>
    <w:rsid w:val="00FA3ECC"/>
    <w:rsid w:val="00FA466F"/>
    <w:rsid w:val="00FA499F"/>
    <w:rsid w:val="00FA4ED6"/>
    <w:rsid w:val="00FA6243"/>
    <w:rsid w:val="00FA650D"/>
    <w:rsid w:val="00FA6CD8"/>
    <w:rsid w:val="00FA70CA"/>
    <w:rsid w:val="00FA71BD"/>
    <w:rsid w:val="00FA73C8"/>
    <w:rsid w:val="00FA7B49"/>
    <w:rsid w:val="00FA7D20"/>
    <w:rsid w:val="00FA7ED7"/>
    <w:rsid w:val="00FB015D"/>
    <w:rsid w:val="00FB0C8A"/>
    <w:rsid w:val="00FB0FAC"/>
    <w:rsid w:val="00FB14AE"/>
    <w:rsid w:val="00FB19D4"/>
    <w:rsid w:val="00FB2691"/>
    <w:rsid w:val="00FB2697"/>
    <w:rsid w:val="00FB2F5E"/>
    <w:rsid w:val="00FB33A6"/>
    <w:rsid w:val="00FB3734"/>
    <w:rsid w:val="00FB3FF8"/>
    <w:rsid w:val="00FB41E3"/>
    <w:rsid w:val="00FB4E59"/>
    <w:rsid w:val="00FB5C77"/>
    <w:rsid w:val="00FB5D33"/>
    <w:rsid w:val="00FB5DAD"/>
    <w:rsid w:val="00FB5DFA"/>
    <w:rsid w:val="00FB64A6"/>
    <w:rsid w:val="00FB666A"/>
    <w:rsid w:val="00FB6746"/>
    <w:rsid w:val="00FB7611"/>
    <w:rsid w:val="00FB77BD"/>
    <w:rsid w:val="00FB78A8"/>
    <w:rsid w:val="00FB7A27"/>
    <w:rsid w:val="00FB7F7C"/>
    <w:rsid w:val="00FC00D3"/>
    <w:rsid w:val="00FC029B"/>
    <w:rsid w:val="00FC0AF0"/>
    <w:rsid w:val="00FC0FFA"/>
    <w:rsid w:val="00FC233B"/>
    <w:rsid w:val="00FC27F3"/>
    <w:rsid w:val="00FC3756"/>
    <w:rsid w:val="00FC3FE6"/>
    <w:rsid w:val="00FC42C8"/>
    <w:rsid w:val="00FC4A46"/>
    <w:rsid w:val="00FC4D47"/>
    <w:rsid w:val="00FC4F50"/>
    <w:rsid w:val="00FC5168"/>
    <w:rsid w:val="00FC5423"/>
    <w:rsid w:val="00FC54BE"/>
    <w:rsid w:val="00FC624F"/>
    <w:rsid w:val="00FC625E"/>
    <w:rsid w:val="00FC6615"/>
    <w:rsid w:val="00FC6666"/>
    <w:rsid w:val="00FC6AD1"/>
    <w:rsid w:val="00FC724E"/>
    <w:rsid w:val="00FC7281"/>
    <w:rsid w:val="00FC75A0"/>
    <w:rsid w:val="00FC7E0C"/>
    <w:rsid w:val="00FC7FF0"/>
    <w:rsid w:val="00FD03A0"/>
    <w:rsid w:val="00FD0683"/>
    <w:rsid w:val="00FD0721"/>
    <w:rsid w:val="00FD09AB"/>
    <w:rsid w:val="00FD0D5C"/>
    <w:rsid w:val="00FD1007"/>
    <w:rsid w:val="00FD14AA"/>
    <w:rsid w:val="00FD14EF"/>
    <w:rsid w:val="00FD1FE9"/>
    <w:rsid w:val="00FD2BAD"/>
    <w:rsid w:val="00FD2DF6"/>
    <w:rsid w:val="00FD34B6"/>
    <w:rsid w:val="00FD38E5"/>
    <w:rsid w:val="00FD3D31"/>
    <w:rsid w:val="00FD3DFA"/>
    <w:rsid w:val="00FD46B0"/>
    <w:rsid w:val="00FD4830"/>
    <w:rsid w:val="00FD4A04"/>
    <w:rsid w:val="00FD4AB3"/>
    <w:rsid w:val="00FD4ED2"/>
    <w:rsid w:val="00FD5062"/>
    <w:rsid w:val="00FD562F"/>
    <w:rsid w:val="00FD56A3"/>
    <w:rsid w:val="00FD6E80"/>
    <w:rsid w:val="00FD73EE"/>
    <w:rsid w:val="00FD76E0"/>
    <w:rsid w:val="00FD7866"/>
    <w:rsid w:val="00FD7C65"/>
    <w:rsid w:val="00FE008D"/>
    <w:rsid w:val="00FE00B2"/>
    <w:rsid w:val="00FE0B30"/>
    <w:rsid w:val="00FE0ED0"/>
    <w:rsid w:val="00FE1039"/>
    <w:rsid w:val="00FE11CC"/>
    <w:rsid w:val="00FE14E8"/>
    <w:rsid w:val="00FE1564"/>
    <w:rsid w:val="00FE2028"/>
    <w:rsid w:val="00FE20E2"/>
    <w:rsid w:val="00FE295A"/>
    <w:rsid w:val="00FE2D34"/>
    <w:rsid w:val="00FE2EE2"/>
    <w:rsid w:val="00FE2F03"/>
    <w:rsid w:val="00FE3493"/>
    <w:rsid w:val="00FE36E1"/>
    <w:rsid w:val="00FE378E"/>
    <w:rsid w:val="00FE3863"/>
    <w:rsid w:val="00FE3957"/>
    <w:rsid w:val="00FE3B50"/>
    <w:rsid w:val="00FE43A1"/>
    <w:rsid w:val="00FE493F"/>
    <w:rsid w:val="00FE4A46"/>
    <w:rsid w:val="00FE4DBF"/>
    <w:rsid w:val="00FE506B"/>
    <w:rsid w:val="00FE52EA"/>
    <w:rsid w:val="00FE5335"/>
    <w:rsid w:val="00FE5624"/>
    <w:rsid w:val="00FE5D30"/>
    <w:rsid w:val="00FE63DC"/>
    <w:rsid w:val="00FE6DFD"/>
    <w:rsid w:val="00FE7165"/>
    <w:rsid w:val="00FF09B1"/>
    <w:rsid w:val="00FF0A2A"/>
    <w:rsid w:val="00FF0AB5"/>
    <w:rsid w:val="00FF0E44"/>
    <w:rsid w:val="00FF124A"/>
    <w:rsid w:val="00FF1359"/>
    <w:rsid w:val="00FF1568"/>
    <w:rsid w:val="00FF1714"/>
    <w:rsid w:val="00FF19BD"/>
    <w:rsid w:val="00FF2381"/>
    <w:rsid w:val="00FF296F"/>
    <w:rsid w:val="00FF2F77"/>
    <w:rsid w:val="00FF3352"/>
    <w:rsid w:val="00FF40F0"/>
    <w:rsid w:val="00FF4D3F"/>
    <w:rsid w:val="00FF4E3A"/>
    <w:rsid w:val="00FF5BE9"/>
    <w:rsid w:val="00FF5D7E"/>
    <w:rsid w:val="00FF6ACB"/>
    <w:rsid w:val="00FF6E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08F"/>
    <w:pPr>
      <w:overflowPunct w:val="0"/>
      <w:autoSpaceDE w:val="0"/>
      <w:autoSpaceDN w:val="0"/>
      <w:adjustRightInd w:val="0"/>
      <w:textAlignment w:val="baseline"/>
    </w:pPr>
    <w:rPr>
      <w:lang w:eastAsia="zh-TW"/>
    </w:rPr>
  </w:style>
  <w:style w:type="paragraph" w:styleId="Heading1">
    <w:name w:val="heading 1"/>
    <w:basedOn w:val="Normal"/>
    <w:next w:val="Normal"/>
    <w:qFormat/>
    <w:rsid w:val="002E508F"/>
    <w:pPr>
      <w:keepNext/>
      <w:overflowPunct/>
      <w:autoSpaceDE/>
      <w:autoSpaceDN/>
      <w:adjustRightInd/>
      <w:jc w:val="center"/>
      <w:textAlignment w:val="auto"/>
      <w:outlineLvl w:val="0"/>
    </w:pPr>
    <w:rPr>
      <w:rFonts w:ascii="Univers ATT" w:hAnsi="Univers ATT"/>
      <w:b/>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2E508F"/>
    <w:pPr>
      <w:tabs>
        <w:tab w:val="center" w:pos="4320"/>
        <w:tab w:val="right" w:pos="8640"/>
      </w:tabs>
    </w:pPr>
  </w:style>
  <w:style w:type="character" w:styleId="PageNumber">
    <w:name w:val="page number"/>
    <w:basedOn w:val="DefaultParagraphFont"/>
    <w:rsid w:val="002E508F"/>
  </w:style>
  <w:style w:type="paragraph" w:styleId="Header">
    <w:name w:val="header"/>
    <w:basedOn w:val="Normal"/>
    <w:rsid w:val="002E508F"/>
    <w:pPr>
      <w:tabs>
        <w:tab w:val="center" w:pos="4320"/>
        <w:tab w:val="right" w:pos="8640"/>
      </w:tabs>
    </w:pPr>
  </w:style>
  <w:style w:type="character" w:styleId="Hyperlink">
    <w:name w:val="Hyperlink"/>
    <w:basedOn w:val="DefaultParagraphFont"/>
    <w:rsid w:val="00905712"/>
    <w:rPr>
      <w:color w:val="0000FF"/>
      <w:u w:val="single"/>
    </w:rPr>
  </w:style>
  <w:style w:type="paragraph" w:customStyle="1" w:styleId="indent1">
    <w:name w:val="indent1"/>
    <w:basedOn w:val="Normal"/>
    <w:rsid w:val="00905D2B"/>
    <w:pPr>
      <w:tabs>
        <w:tab w:val="left" w:pos="360"/>
        <w:tab w:val="left" w:pos="720"/>
      </w:tabs>
      <w:overflowPunct/>
      <w:autoSpaceDE/>
      <w:autoSpaceDN/>
      <w:adjustRightInd/>
      <w:spacing w:before="60" w:after="60" w:line="220" w:lineRule="exact"/>
      <w:ind w:left="360" w:hanging="360"/>
      <w:jc w:val="both"/>
      <w:textAlignment w:val="auto"/>
    </w:pPr>
    <w:rPr>
      <w:rFonts w:ascii="Helvetica" w:hAnsi="Helvetica"/>
      <w:lang w:eastAsia="en-US"/>
    </w:rPr>
  </w:style>
  <w:style w:type="paragraph" w:customStyle="1" w:styleId="indent3">
    <w:name w:val="indent3"/>
    <w:basedOn w:val="Normal"/>
    <w:rsid w:val="00905D2B"/>
    <w:pPr>
      <w:tabs>
        <w:tab w:val="left" w:pos="360"/>
        <w:tab w:val="left" w:pos="720"/>
      </w:tabs>
      <w:overflowPunct/>
      <w:autoSpaceDE/>
      <w:autoSpaceDN/>
      <w:adjustRightInd/>
      <w:spacing w:before="60" w:after="60" w:line="220" w:lineRule="exact"/>
      <w:ind w:left="1080" w:hanging="360"/>
      <w:jc w:val="both"/>
      <w:textAlignment w:val="auto"/>
    </w:pPr>
    <w:rPr>
      <w:rFonts w:ascii="Helvetica" w:hAnsi="Helvetica"/>
      <w:lang w:eastAsia="en-US"/>
    </w:rPr>
  </w:style>
  <w:style w:type="paragraph" w:customStyle="1" w:styleId="indent1pn">
    <w:name w:val="indent1pn"/>
    <w:basedOn w:val="Normal"/>
    <w:rsid w:val="00905D2B"/>
    <w:pPr>
      <w:tabs>
        <w:tab w:val="left" w:pos="360"/>
        <w:tab w:val="left" w:pos="720"/>
      </w:tabs>
      <w:overflowPunct/>
      <w:autoSpaceDE/>
      <w:autoSpaceDN/>
      <w:adjustRightInd/>
      <w:spacing w:before="60" w:after="60" w:line="220" w:lineRule="exact"/>
      <w:ind w:left="360"/>
      <w:jc w:val="both"/>
      <w:textAlignment w:val="auto"/>
    </w:pPr>
    <w:rPr>
      <w:rFonts w:ascii="Helvetica" w:hAnsi="Helvetica"/>
      <w:lang w:eastAsia="en-US"/>
    </w:rPr>
  </w:style>
  <w:style w:type="paragraph" w:customStyle="1" w:styleId="2ndIndentedParagraph">
    <w:name w:val="2nd Indented Paragraph"/>
    <w:basedOn w:val="Normal"/>
    <w:rsid w:val="00905D2B"/>
    <w:pPr>
      <w:overflowPunct/>
      <w:autoSpaceDE/>
      <w:autoSpaceDN/>
      <w:adjustRightInd/>
      <w:spacing w:after="120"/>
      <w:ind w:left="720"/>
      <w:jc w:val="both"/>
      <w:textAlignment w:val="auto"/>
    </w:pPr>
    <w:rPr>
      <w:rFonts w:ascii="Arial" w:hAnsi="Arial"/>
      <w:lang w:eastAsia="en-US"/>
    </w:rPr>
  </w:style>
  <w:style w:type="paragraph" w:customStyle="1" w:styleId="blocktext1">
    <w:name w:val="blocktext1"/>
    <w:basedOn w:val="Normal"/>
    <w:rsid w:val="008F4C17"/>
    <w:pPr>
      <w:keepLines/>
      <w:spacing w:before="80" w:line="220" w:lineRule="exact"/>
      <w:jc w:val="both"/>
    </w:pPr>
    <w:rPr>
      <w:rFonts w:ascii="Arial" w:hAnsi="Arial"/>
      <w:lang w:eastAsia="en-US"/>
    </w:rPr>
  </w:style>
  <w:style w:type="paragraph" w:customStyle="1" w:styleId="blocktext2">
    <w:name w:val="blocktext2"/>
    <w:basedOn w:val="Normal"/>
    <w:rsid w:val="008F4C17"/>
    <w:pPr>
      <w:keepLines/>
      <w:spacing w:before="80" w:line="220" w:lineRule="exact"/>
      <w:ind w:left="302"/>
      <w:jc w:val="both"/>
    </w:pPr>
    <w:rPr>
      <w:rFonts w:ascii="Arial" w:hAnsi="Arial"/>
      <w:lang w:eastAsia="en-US"/>
    </w:rPr>
  </w:style>
  <w:style w:type="paragraph" w:styleId="BalloonText">
    <w:name w:val="Balloon Text"/>
    <w:basedOn w:val="Normal"/>
    <w:semiHidden/>
    <w:rsid w:val="00157C8B"/>
    <w:rPr>
      <w:rFonts w:ascii="Tahoma" w:hAnsi="Tahoma" w:cs="Tahoma"/>
      <w:sz w:val="16"/>
      <w:szCs w:val="16"/>
    </w:rPr>
  </w:style>
  <w:style w:type="character" w:styleId="CommentReference">
    <w:name w:val="annotation reference"/>
    <w:basedOn w:val="DefaultParagraphFont"/>
    <w:semiHidden/>
    <w:rsid w:val="000707A0"/>
    <w:rPr>
      <w:sz w:val="16"/>
      <w:szCs w:val="16"/>
    </w:rPr>
  </w:style>
  <w:style w:type="paragraph" w:styleId="CommentText">
    <w:name w:val="annotation text"/>
    <w:basedOn w:val="Normal"/>
    <w:semiHidden/>
    <w:rsid w:val="000707A0"/>
  </w:style>
  <w:style w:type="paragraph" w:styleId="CommentSubject">
    <w:name w:val="annotation subject"/>
    <w:basedOn w:val="CommentText"/>
    <w:next w:val="CommentText"/>
    <w:semiHidden/>
    <w:rsid w:val="000707A0"/>
    <w:rPr>
      <w:b/>
      <w:bCs/>
    </w:rPr>
  </w:style>
  <w:style w:type="paragraph" w:customStyle="1" w:styleId="blockhd1">
    <w:name w:val="blockhd1"/>
    <w:basedOn w:val="Normal"/>
    <w:next w:val="blocktext1"/>
    <w:rsid w:val="00D003B0"/>
    <w:pPr>
      <w:keepNext/>
      <w:keepLines/>
      <w:suppressAutoHyphens/>
      <w:spacing w:before="80" w:line="220" w:lineRule="exact"/>
    </w:pPr>
    <w:rPr>
      <w:rFonts w:ascii="Arial" w:hAnsi="Arial"/>
      <w:b/>
      <w:lang w:eastAsia="en-US"/>
    </w:rPr>
  </w:style>
  <w:style w:type="paragraph" w:customStyle="1" w:styleId="outlinetxt1">
    <w:name w:val="outlinetxt1"/>
    <w:basedOn w:val="Normal"/>
    <w:rsid w:val="00D003B0"/>
    <w:pPr>
      <w:keepLines/>
      <w:tabs>
        <w:tab w:val="right" w:pos="180"/>
        <w:tab w:val="left" w:pos="300"/>
      </w:tabs>
      <w:spacing w:before="80" w:line="220" w:lineRule="exact"/>
      <w:ind w:left="300" w:hanging="300"/>
      <w:jc w:val="both"/>
    </w:pPr>
    <w:rPr>
      <w:rFonts w:ascii="Arial" w:hAnsi="Arial"/>
      <w:b/>
      <w:lang w:eastAsia="en-US"/>
    </w:rPr>
  </w:style>
  <w:style w:type="paragraph" w:customStyle="1" w:styleId="outlinetxt2">
    <w:name w:val="outlinetxt2"/>
    <w:basedOn w:val="Normal"/>
    <w:rsid w:val="00D003B0"/>
    <w:pPr>
      <w:keepLines/>
      <w:tabs>
        <w:tab w:val="right" w:pos="480"/>
        <w:tab w:val="left" w:pos="600"/>
      </w:tabs>
      <w:spacing w:before="80" w:line="220" w:lineRule="exact"/>
      <w:ind w:left="600" w:hanging="600"/>
      <w:jc w:val="both"/>
    </w:pPr>
    <w:rPr>
      <w:rFonts w:ascii="Arial" w:hAnsi="Arial"/>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Acute_(medica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2372</Words>
  <Characters>13526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ENDORSEMENT </vt:lpstr>
    </vt:vector>
  </TitlesOfParts>
  <Company>American International Group</Company>
  <LinksUpToDate>false</LinksUpToDate>
  <CharactersWithSpaces>15867</CharactersWithSpaces>
  <SharedDoc>false</SharedDoc>
  <HLinks>
    <vt:vector size="6" baseType="variant">
      <vt:variant>
        <vt:i4>131195</vt:i4>
      </vt:variant>
      <vt:variant>
        <vt:i4>0</vt:i4>
      </vt:variant>
      <vt:variant>
        <vt:i4>0</vt:i4>
      </vt:variant>
      <vt:variant>
        <vt:i4>5</vt:i4>
      </vt:variant>
      <vt:variant>
        <vt:lpwstr>http://en.wikipedia.org/wiki/Acute_(medical)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ENDORSEMENT</dc:title>
  <dc:creator>Lisa Beaulieu</dc:creator>
  <cp:lastModifiedBy>Hennessey, Gail</cp:lastModifiedBy>
  <cp:revision>1</cp:revision>
  <cp:lastPrinted>2010-11-11T15:35:00Z</cp:lastPrinted>
  <dcterms:created xsi:type="dcterms:W3CDTF">2010-09-13T15:51:00Z</dcterms:created>
  <dcterms:modified xsi:type="dcterms:W3CDTF">2017-07-10T16:15:00Z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